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26B6C" w14:textId="77777777" w:rsidR="000E3F97" w:rsidRDefault="000E3F97" w:rsidP="00303609">
      <w:pPr>
        <w:jc w:val="center"/>
        <w:rPr>
          <w:b/>
          <w:bCs/>
        </w:rPr>
      </w:pPr>
    </w:p>
    <w:p w14:paraId="3D9FBABE" w14:textId="77777777" w:rsidR="00EB02BD" w:rsidRDefault="0018537E" w:rsidP="00EB02BD">
      <w:pPr>
        <w:jc w:val="center"/>
      </w:pPr>
      <w:r>
        <w:rPr>
          <w:b/>
          <w:bCs/>
        </w:rPr>
        <w:t>ION HAZZIKOSTAS</w:t>
      </w:r>
    </w:p>
    <w:p w14:paraId="33CBE0D2" w14:textId="77777777" w:rsidR="00EB02BD" w:rsidRDefault="00E97728" w:rsidP="00EB02BD">
      <w:pPr>
        <w:jc w:val="center"/>
      </w:pPr>
      <w:r>
        <w:rPr>
          <w:b/>
          <w:bCs/>
        </w:rPr>
        <w:t>Game Director</w:t>
      </w:r>
    </w:p>
    <w:p w14:paraId="2F7C9668" w14:textId="2D630BFF" w:rsidR="00EB02BD" w:rsidRDefault="00EB02BD" w:rsidP="00EB02BD">
      <w:pPr>
        <w:jc w:val="center"/>
      </w:pPr>
      <w:r>
        <w:rPr>
          <w:b/>
          <w:bCs/>
        </w:rPr>
        <w:t>Blizzard Entertainment</w:t>
      </w:r>
    </w:p>
    <w:p w14:paraId="59A2DD82" w14:textId="77777777" w:rsidR="00EB02BD" w:rsidRDefault="00EB02BD" w:rsidP="00EB02BD">
      <w:r>
        <w:t> </w:t>
      </w:r>
    </w:p>
    <w:p w14:paraId="5818BA3D" w14:textId="1260D413" w:rsidR="00EB02BD" w:rsidRDefault="00341DD8" w:rsidP="00321CEB">
      <w:pPr>
        <w:spacing w:line="360" w:lineRule="auto"/>
        <w:jc w:val="both"/>
      </w:pPr>
      <w:r>
        <w:t xml:space="preserve">As </w:t>
      </w:r>
      <w:r w:rsidR="00321CEB">
        <w:t>g</w:t>
      </w:r>
      <w:r w:rsidR="00EB02BD">
        <w:t xml:space="preserve">ame </w:t>
      </w:r>
      <w:r w:rsidR="00321CEB">
        <w:t>d</w:t>
      </w:r>
      <w:r w:rsidR="00E97728">
        <w:t xml:space="preserve">irector </w:t>
      </w:r>
      <w:r w:rsidR="00EB02BD">
        <w:t xml:space="preserve">on the </w:t>
      </w:r>
      <w:r w:rsidR="00EB02BD">
        <w:rPr>
          <w:i/>
          <w:iCs/>
        </w:rPr>
        <w:t>World of Warcraft</w:t>
      </w:r>
      <w:r w:rsidR="00EB02BD">
        <w:t xml:space="preserve"> team</w:t>
      </w:r>
      <w:r>
        <w:t xml:space="preserve"> at Blizzard</w:t>
      </w:r>
      <w:r w:rsidR="00EB02BD">
        <w:t>, Ion</w:t>
      </w:r>
      <w:r w:rsidR="00DA59AE">
        <w:t xml:space="preserve"> Hazzikostas</w:t>
      </w:r>
      <w:r w:rsidR="00E97728">
        <w:t xml:space="preserve"> is </w:t>
      </w:r>
      <w:r w:rsidR="00EB02BD">
        <w:t xml:space="preserve">responsible </w:t>
      </w:r>
      <w:r w:rsidR="00E97728">
        <w:t xml:space="preserve">for the </w:t>
      </w:r>
      <w:r w:rsidR="00EB02BD">
        <w:t xml:space="preserve">overall vision and </w:t>
      </w:r>
      <w:r w:rsidR="00E97728">
        <w:t xml:space="preserve">providing leadership and direction </w:t>
      </w:r>
      <w:r w:rsidR="00DA59AE">
        <w:t xml:space="preserve">for the team behind </w:t>
      </w:r>
      <w:r w:rsidR="00E97728">
        <w:t>the world’s most popular subscription-based massively multiplayer online role-playing game</w:t>
      </w:r>
      <w:r w:rsidR="00EF3F1B">
        <w:t>.</w:t>
      </w:r>
      <w:r w:rsidR="0018537E">
        <w:t xml:space="preserve"> He is currently </w:t>
      </w:r>
      <w:r w:rsidR="00E97728">
        <w:t>leading the charge as the team creates new content</w:t>
      </w:r>
      <w:r w:rsidR="00EF3F1B">
        <w:t xml:space="preserve"> for </w:t>
      </w:r>
      <w:r w:rsidR="00EF3F1B">
        <w:rPr>
          <w:i/>
        </w:rPr>
        <w:t>Battle for Azeroth</w:t>
      </w:r>
      <w:r w:rsidR="00EF3F1B">
        <w:t xml:space="preserve">—including its upcoming content update </w:t>
      </w:r>
      <w:del w:id="0" w:author="Andrew Meyer" w:date="2019-04-30T22:18:00Z">
        <w:r w:rsidR="00EF3F1B" w:rsidDel="007E62D2">
          <w:rPr>
            <w:i/>
          </w:rPr>
          <w:delText>Tides of Vengeance</w:delText>
        </w:r>
      </w:del>
      <w:ins w:id="1" w:author="Andrew Meyer" w:date="2019-04-30T22:18:00Z">
        <w:r w:rsidR="007E62D2">
          <w:rPr>
            <w:i/>
          </w:rPr>
          <w:t xml:space="preserve">Rise of </w:t>
        </w:r>
        <w:proofErr w:type="spellStart"/>
        <w:r w:rsidR="007E62D2">
          <w:rPr>
            <w:i/>
          </w:rPr>
          <w:t>Azshara</w:t>
        </w:r>
        <w:proofErr w:type="spellEnd"/>
        <w:r w:rsidR="007E62D2">
          <w:rPr>
            <w:i/>
          </w:rPr>
          <w:t xml:space="preserve"> </w:t>
        </w:r>
      </w:ins>
      <w:bookmarkStart w:id="2" w:name="_GoBack"/>
      <w:bookmarkEnd w:id="2"/>
      <w:r w:rsidR="00EF3F1B">
        <w:t xml:space="preserve">—and works to bring the original Azeroth back to life for the upcoming </w:t>
      </w:r>
      <w:r w:rsidR="00EF3F1B" w:rsidRPr="00EF3F1B">
        <w:rPr>
          <w:i/>
        </w:rPr>
        <w:t>WoW Classic</w:t>
      </w:r>
      <w:r w:rsidR="0018537E">
        <w:t>.</w:t>
      </w:r>
    </w:p>
    <w:p w14:paraId="47AD9339" w14:textId="77777777" w:rsidR="00EB02BD" w:rsidRDefault="00EB02BD" w:rsidP="00321CEB">
      <w:pPr>
        <w:spacing w:line="360" w:lineRule="auto"/>
        <w:jc w:val="both"/>
      </w:pPr>
      <w:r>
        <w:t> </w:t>
      </w:r>
    </w:p>
    <w:p w14:paraId="68F5BC1C" w14:textId="749144F7" w:rsidR="00EB02BD" w:rsidRDefault="00341DD8" w:rsidP="00321CEB">
      <w:pPr>
        <w:spacing w:line="360" w:lineRule="auto"/>
        <w:jc w:val="both"/>
      </w:pPr>
      <w:r>
        <w:t>Ion</w:t>
      </w:r>
      <w:r w:rsidR="00EB02BD">
        <w:t xml:space="preserve"> joined Blizzard Entertainm</w:t>
      </w:r>
      <w:r>
        <w:t xml:space="preserve">ent in the summer of 2008 as a </w:t>
      </w:r>
      <w:r w:rsidR="00321CEB">
        <w:t>g</w:t>
      </w:r>
      <w:r>
        <w:t xml:space="preserve">ame </w:t>
      </w:r>
      <w:r w:rsidR="00321CEB">
        <w:t>d</w:t>
      </w:r>
      <w:r w:rsidR="00EB02BD">
        <w:t xml:space="preserve">esigner, and his responsibilities have included raid boss design and implementation, class design and balancing, and maintaining the </w:t>
      </w:r>
      <w:r w:rsidR="00EB02BD">
        <w:rPr>
          <w:i/>
          <w:iCs/>
        </w:rPr>
        <w:t xml:space="preserve">World of Warcraft </w:t>
      </w:r>
      <w:r w:rsidR="00EB02BD">
        <w:t>achievement system. Prior to arriving at Blizzard, he worked</w:t>
      </w:r>
      <w:r>
        <w:t xml:space="preserve"> in Washington, D.C. as an attorney</w:t>
      </w:r>
      <w:r w:rsidR="00EB02BD">
        <w:t>.</w:t>
      </w:r>
    </w:p>
    <w:p w14:paraId="363E662C" w14:textId="77777777" w:rsidR="00EB02BD" w:rsidRDefault="00EB02BD" w:rsidP="00321CEB">
      <w:pPr>
        <w:spacing w:line="360" w:lineRule="auto"/>
        <w:jc w:val="both"/>
      </w:pPr>
      <w:r>
        <w:t> </w:t>
      </w:r>
    </w:p>
    <w:p w14:paraId="663F0919" w14:textId="13AF0561" w:rsidR="00E97728" w:rsidRPr="007E7E9A" w:rsidRDefault="007E7E9A" w:rsidP="00321CEB">
      <w:pPr>
        <w:spacing w:line="360" w:lineRule="auto"/>
      </w:pPr>
      <w:r w:rsidRPr="007E7E9A">
        <w:rPr>
          <w:iCs/>
        </w:rPr>
        <w:t xml:space="preserve">In his spare time, </w:t>
      </w:r>
      <w:r>
        <w:rPr>
          <w:iCs/>
        </w:rPr>
        <w:t>Ion</w:t>
      </w:r>
      <w:r w:rsidRPr="007E7E9A">
        <w:rPr>
          <w:iCs/>
        </w:rPr>
        <w:t xml:space="preserve"> enjoys traveling in search of new craft beer and delicious food. Having grown up in New York City, he is a lifelong Yankees fan.</w:t>
      </w:r>
    </w:p>
    <w:sectPr w:rsidR="00E97728" w:rsidRPr="007E7E9A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2304FA" w14:textId="77777777" w:rsidR="009B73A2" w:rsidRDefault="009B73A2" w:rsidP="000E3F97">
      <w:r>
        <w:separator/>
      </w:r>
    </w:p>
  </w:endnote>
  <w:endnote w:type="continuationSeparator" w:id="0">
    <w:p w14:paraId="5E562E6C" w14:textId="77777777" w:rsidR="009B73A2" w:rsidRDefault="009B73A2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1C6C4" w14:textId="77777777" w:rsidR="009B73A2" w:rsidRDefault="009B73A2" w:rsidP="000E3F97">
      <w:r>
        <w:separator/>
      </w:r>
    </w:p>
  </w:footnote>
  <w:footnote w:type="continuationSeparator" w:id="0">
    <w:p w14:paraId="2210AE0D" w14:textId="77777777" w:rsidR="009B73A2" w:rsidRDefault="009B73A2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8F3BE" w14:textId="77777777"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drew Meyer">
    <w15:presenceInfo w15:providerId="AD" w15:userId="S::anmeyer@blizzard.com::9d2616f7-f6f7-4c14-8ed6-e4cc5bec0d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2746"/>
    <w:rsid w:val="000022DB"/>
    <w:rsid w:val="0003336B"/>
    <w:rsid w:val="000E3F97"/>
    <w:rsid w:val="0018537E"/>
    <w:rsid w:val="001B1E70"/>
    <w:rsid w:val="001E7C6C"/>
    <w:rsid w:val="00202746"/>
    <w:rsid w:val="002057B3"/>
    <w:rsid w:val="00250F30"/>
    <w:rsid w:val="0028018F"/>
    <w:rsid w:val="002A462D"/>
    <w:rsid w:val="002B47E1"/>
    <w:rsid w:val="002E5C15"/>
    <w:rsid w:val="00303609"/>
    <w:rsid w:val="00316FDE"/>
    <w:rsid w:val="00321CEB"/>
    <w:rsid w:val="00341DD8"/>
    <w:rsid w:val="003C0F8F"/>
    <w:rsid w:val="004256FA"/>
    <w:rsid w:val="004263F4"/>
    <w:rsid w:val="00483655"/>
    <w:rsid w:val="004B4EB0"/>
    <w:rsid w:val="004B5A67"/>
    <w:rsid w:val="005235E7"/>
    <w:rsid w:val="00553EC7"/>
    <w:rsid w:val="005A7DA2"/>
    <w:rsid w:val="005C20FB"/>
    <w:rsid w:val="005E1EC4"/>
    <w:rsid w:val="00631184"/>
    <w:rsid w:val="00633C5C"/>
    <w:rsid w:val="006363A6"/>
    <w:rsid w:val="006505F8"/>
    <w:rsid w:val="00687A25"/>
    <w:rsid w:val="006A0EB2"/>
    <w:rsid w:val="007132CA"/>
    <w:rsid w:val="007E62D2"/>
    <w:rsid w:val="007E7E9A"/>
    <w:rsid w:val="007F447A"/>
    <w:rsid w:val="0080285B"/>
    <w:rsid w:val="00822C99"/>
    <w:rsid w:val="008479B0"/>
    <w:rsid w:val="00870BDC"/>
    <w:rsid w:val="008B5F48"/>
    <w:rsid w:val="0092423A"/>
    <w:rsid w:val="0095689B"/>
    <w:rsid w:val="009B0B8F"/>
    <w:rsid w:val="009B73A2"/>
    <w:rsid w:val="009E32F9"/>
    <w:rsid w:val="00A77E00"/>
    <w:rsid w:val="00AB01D8"/>
    <w:rsid w:val="00AE3AA1"/>
    <w:rsid w:val="00B474B5"/>
    <w:rsid w:val="00B837F4"/>
    <w:rsid w:val="00B925C7"/>
    <w:rsid w:val="00BC4ADC"/>
    <w:rsid w:val="00BD10AB"/>
    <w:rsid w:val="00BD1D65"/>
    <w:rsid w:val="00BD726C"/>
    <w:rsid w:val="00BF7CD8"/>
    <w:rsid w:val="00C56D07"/>
    <w:rsid w:val="00C62400"/>
    <w:rsid w:val="00CB372C"/>
    <w:rsid w:val="00CE7506"/>
    <w:rsid w:val="00D647D5"/>
    <w:rsid w:val="00DA59AE"/>
    <w:rsid w:val="00DE59C7"/>
    <w:rsid w:val="00DF2F50"/>
    <w:rsid w:val="00E0355A"/>
    <w:rsid w:val="00E97728"/>
    <w:rsid w:val="00EB02BD"/>
    <w:rsid w:val="00EB709C"/>
    <w:rsid w:val="00EF3F1B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2DD8F"/>
  <w15:docId w15:val="{042D5355-6D19-4C69-B36D-A8770D18C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B4EB0"/>
    <w:pPr>
      <w:spacing w:after="0" w:line="240" w:lineRule="auto"/>
    </w:pPr>
    <w:rPr>
      <w:rFonts w:ascii="Calibri" w:hAnsi="Calibri" w:cs="Calibri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E32F9"/>
    <w:rPr>
      <w:rFonts w:ascii="Calibri" w:eastAsiaTheme="minorHAnsi" w:hAnsi="Calibri" w:cs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E32F9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78CD8A-2617-4E81-B9A3-A26FDE698F4E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2.xml><?xml version="1.0" encoding="utf-8"?>
<ds:datastoreItem xmlns:ds="http://schemas.openxmlformats.org/officeDocument/2006/customXml" ds:itemID="{14C0B2C4-F8B2-4FA5-B04B-0FFCA554E9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61AD5B-2311-4A43-93CC-AEA4744801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Andrew Meyer</cp:lastModifiedBy>
  <cp:revision>11</cp:revision>
  <dcterms:created xsi:type="dcterms:W3CDTF">2015-10-19T23:49:00Z</dcterms:created>
  <dcterms:modified xsi:type="dcterms:W3CDTF">2019-05-01T05:18:00Z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