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EF9A" w14:textId="77777777" w:rsidR="005F7937" w:rsidRPr="00B77EF6" w:rsidRDefault="005F7937" w:rsidP="00B77EF6">
      <w:pPr>
        <w:spacing w:line="240" w:lineRule="auto"/>
        <w:jc w:val="both"/>
        <w:rPr>
          <w:rFonts w:ascii="Segoe UI" w:hAnsi="Segoe UI" w:cs="Segoe UI"/>
          <w:sz w:val="12"/>
          <w:szCs w:val="12"/>
        </w:rPr>
      </w:pP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3960"/>
      </w:tblGrid>
      <w:tr w:rsidR="00267FC7" w:rsidRPr="003F1B97" w14:paraId="46039C86" w14:textId="77777777" w:rsidTr="008F0631">
        <w:tc>
          <w:tcPr>
            <w:tcW w:w="5760" w:type="dxa"/>
          </w:tcPr>
          <w:p w14:paraId="32619D1F" w14:textId="77777777" w:rsidR="00267FC7" w:rsidRPr="00537FEC" w:rsidRDefault="00267FC7" w:rsidP="001A04D2">
            <w:pPr>
              <w:tabs>
                <w:tab w:val="left" w:pos="1455"/>
              </w:tabs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color w:val="404040" w:themeColor="text1" w:themeTint="BF"/>
                <w:sz w:val="18"/>
                <w:szCs w:val="18"/>
              </w:rPr>
              <w:t>开发商</w:t>
            </w:r>
            <w:r>
              <w:rPr>
                <w:rFonts w:ascii="Century Gothic" w:hAnsi="Century Gothic" w:hint="eastAsia"/>
                <w:b/>
                <w:sz w:val="18"/>
                <w:szCs w:val="18"/>
              </w:rPr>
              <w:tab/>
            </w:r>
            <w:r>
              <w:rPr>
                <w:rFonts w:ascii="Century Gothic" w:hAnsi="Century Gothic" w:hint="eastAsia"/>
                <w:sz w:val="18"/>
                <w:szCs w:val="18"/>
              </w:rPr>
              <w:t>暴雪娱乐</w:t>
            </w:r>
          </w:p>
          <w:p w14:paraId="65D56E40" w14:textId="77777777" w:rsidR="00267FC7" w:rsidRPr="00537FEC" w:rsidRDefault="00267FC7" w:rsidP="00B77EF6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color w:val="404040" w:themeColor="text1" w:themeTint="BF"/>
                <w:sz w:val="18"/>
                <w:szCs w:val="18"/>
              </w:rPr>
              <w:t>游戏类型</w:t>
            </w:r>
            <w:r>
              <w:rPr>
                <w:rFonts w:ascii="Century Gothic" w:hAnsi="Century Gothic" w:hint="eastAsia"/>
                <w:b/>
                <w:sz w:val="18"/>
                <w:szCs w:val="18"/>
              </w:rPr>
              <w:tab/>
            </w:r>
            <w:r>
              <w:rPr>
                <w:rFonts w:ascii="Century Gothic" w:hAnsi="Century Gothic" w:hint="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entury Gothic" w:hAnsi="Century Gothic" w:hint="eastAsia"/>
                <w:sz w:val="18"/>
                <w:szCs w:val="18"/>
              </w:rPr>
              <w:t>集换式卡</w:t>
            </w:r>
            <w:proofErr w:type="gramEnd"/>
            <w:r>
              <w:rPr>
                <w:rFonts w:ascii="Century Gothic" w:hAnsi="Century Gothic" w:hint="eastAsia"/>
                <w:sz w:val="18"/>
                <w:szCs w:val="18"/>
              </w:rPr>
              <w:t>牌游戏</w:t>
            </w:r>
          </w:p>
          <w:p w14:paraId="47F36BBC" w14:textId="77777777" w:rsidR="00267FC7" w:rsidRPr="00537FEC" w:rsidRDefault="00267FC7" w:rsidP="00B77EF6">
            <w:pPr>
              <w:ind w:left="1418" w:hanging="1418"/>
              <w:contextualSpacing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color w:val="404040" w:themeColor="text1" w:themeTint="BF"/>
                <w:sz w:val="18"/>
                <w:szCs w:val="18"/>
              </w:rPr>
              <w:t>游戏平台</w:t>
            </w:r>
            <w:r>
              <w:rPr>
                <w:rFonts w:ascii="Century Gothic" w:hAnsi="Century Gothic" w:hint="eastAsia"/>
                <w:sz w:val="18"/>
                <w:szCs w:val="18"/>
              </w:rPr>
              <w:tab/>
              <w:t>Windows/Mac</w:t>
            </w:r>
            <w:r>
              <w:rPr>
                <w:rFonts w:ascii="Century Gothic" w:hAnsi="Century Gothic" w:hint="eastAsia"/>
                <w:sz w:val="18"/>
                <w:szCs w:val="18"/>
              </w:rPr>
              <w:t>电脑；</w:t>
            </w:r>
            <w:r>
              <w:rPr>
                <w:rFonts w:ascii="Century Gothic" w:hAnsi="Century Gothic" w:hint="eastAsia"/>
                <w:sz w:val="18"/>
                <w:szCs w:val="18"/>
              </w:rPr>
              <w:t>Windows/iOS/Android</w:t>
            </w:r>
            <w:r>
              <w:rPr>
                <w:rFonts w:ascii="Century Gothic" w:hAnsi="Century Gothic" w:hint="eastAsia"/>
                <w:sz w:val="18"/>
                <w:szCs w:val="18"/>
              </w:rPr>
              <w:t>™平板电脑；</w:t>
            </w:r>
            <w:r>
              <w:rPr>
                <w:rFonts w:ascii="Century Gothic" w:hAnsi="Century Gothic" w:hint="eastAsia"/>
                <w:sz w:val="18"/>
                <w:szCs w:val="18"/>
              </w:rPr>
              <w:t>iOS/Android</w:t>
            </w:r>
            <w:r>
              <w:rPr>
                <w:rFonts w:ascii="Century Gothic" w:hAnsi="Century Gothic" w:hint="eastAsia"/>
                <w:sz w:val="18"/>
                <w:szCs w:val="18"/>
              </w:rPr>
              <w:t>手机</w:t>
            </w:r>
          </w:p>
          <w:p w14:paraId="6078E702" w14:textId="77777777" w:rsidR="009764CD" w:rsidRPr="00537FEC" w:rsidRDefault="00267FC7" w:rsidP="00B77EF6">
            <w:pPr>
              <w:keepNext/>
              <w:keepLines/>
              <w:contextualSpacing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color w:val="404040" w:themeColor="text1" w:themeTint="BF"/>
                <w:sz w:val="18"/>
                <w:szCs w:val="18"/>
              </w:rPr>
              <w:t>网址</w:t>
            </w:r>
            <w:r>
              <w:rPr>
                <w:rFonts w:ascii="Century Gothic" w:hAnsi="Century Gothic" w:hint="eastAsia"/>
                <w:b/>
                <w:color w:val="404040" w:themeColor="text1" w:themeTint="BF"/>
                <w:sz w:val="18"/>
                <w:szCs w:val="18"/>
              </w:rPr>
              <w:tab/>
            </w:r>
            <w:r>
              <w:rPr>
                <w:rFonts w:ascii="Century Gothic" w:hAnsi="Century Gothic" w:hint="eastAsia"/>
                <w:b/>
                <w:sz w:val="18"/>
                <w:szCs w:val="18"/>
              </w:rPr>
              <w:tab/>
            </w:r>
            <w:hyperlink r:id="rId11" w:history="1">
              <w:r>
                <w:rPr>
                  <w:rStyle w:val="Hyperlink"/>
                  <w:rFonts w:ascii="Century Gothic" w:hAnsi="Century Gothic" w:hint="eastAsia"/>
                  <w:sz w:val="18"/>
                  <w:szCs w:val="18"/>
                </w:rPr>
                <w:t>http://hs.blizzard.cn/</w:t>
              </w:r>
            </w:hyperlink>
          </w:p>
        </w:tc>
        <w:tc>
          <w:tcPr>
            <w:tcW w:w="3960" w:type="dxa"/>
          </w:tcPr>
          <w:p w14:paraId="35AD3E81" w14:textId="77777777" w:rsidR="0005167D" w:rsidRDefault="0005167D" w:rsidP="0005167D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媒体垂询联系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</w:p>
          <w:p w14:paraId="52439934" w14:textId="77777777" w:rsidR="0005167D" w:rsidRDefault="0005167D" w:rsidP="0005167D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Lin Wang</w:t>
            </w:r>
          </w:p>
          <w:p w14:paraId="06593E87" w14:textId="77777777" w:rsidR="0005167D" w:rsidRDefault="0005167D" w:rsidP="0005167D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</w:t>
            </w:r>
            <w:r>
              <w:rPr>
                <w:rFonts w:asciiTheme="minorHAnsi" w:hAnsiTheme="minorHAnsi" w:hint="eastAsia"/>
                <w:sz w:val="18"/>
                <w:szCs w:val="18"/>
              </w:rPr>
              <w:t>经理</w:t>
            </w:r>
          </w:p>
          <w:p w14:paraId="28C08455" w14:textId="77777777" w:rsidR="0005167D" w:rsidRDefault="0005167D" w:rsidP="0005167D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+86 15601868727</w:t>
            </w:r>
          </w:p>
          <w:p w14:paraId="28545312" w14:textId="7CA168B2" w:rsidR="00267FC7" w:rsidRPr="00537FEC" w:rsidRDefault="0005167D" w:rsidP="0005167D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lin.wang@corp.netease.com</w:t>
            </w:r>
            <w:r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</w:p>
        </w:tc>
      </w:tr>
    </w:tbl>
    <w:p w14:paraId="1398A95C" w14:textId="77777777" w:rsidR="00267FC7" w:rsidRPr="00B77EF6" w:rsidRDefault="00267FC7" w:rsidP="00B77EF6">
      <w:pPr>
        <w:spacing w:line="240" w:lineRule="auto"/>
        <w:rPr>
          <w:rFonts w:ascii="Segoe UI" w:hAnsi="Segoe UI" w:cs="Segoe UI"/>
          <w:sz w:val="12"/>
          <w:szCs w:val="12"/>
        </w:rPr>
      </w:pPr>
    </w:p>
    <w:p w14:paraId="62A5D861" w14:textId="3EBA3BC6" w:rsidR="005A3802" w:rsidRDefault="005A3802" w:rsidP="00B77EF6">
      <w:pPr>
        <w:spacing w:line="240" w:lineRule="auto"/>
        <w:jc w:val="center"/>
        <w:rPr>
          <w:rFonts w:ascii="Century Gothic" w:hAnsi="Century Gothic" w:cs="Segoe UI"/>
          <w:sz w:val="18"/>
          <w:szCs w:val="18"/>
        </w:rPr>
      </w:pPr>
      <w:del w:id="0" w:author="Tianqi Yang" w:date="2020-02-27T19:54:00Z">
        <w:r w:rsidDel="00971DD6">
          <w:rPr>
            <w:rFonts w:ascii="Century Gothic" w:hAnsi="Century Gothic" w:hint="eastAsia"/>
            <w:b/>
            <w:sz w:val="18"/>
            <w:szCs w:val="18"/>
          </w:rPr>
          <w:delText>2020</w:delText>
        </w:r>
        <w:r w:rsidDel="00971DD6">
          <w:rPr>
            <w:rFonts w:ascii="Century Gothic" w:hAnsi="Century Gothic" w:hint="eastAsia"/>
            <w:b/>
            <w:sz w:val="18"/>
            <w:szCs w:val="18"/>
          </w:rPr>
          <w:delText>年的</w:delText>
        </w:r>
      </w:del>
      <w:r>
        <w:rPr>
          <w:rFonts w:ascii="Century Gothic" w:hAnsi="Century Gothic" w:hint="eastAsia"/>
          <w:b/>
          <w:sz w:val="18"/>
          <w:szCs w:val="18"/>
        </w:rPr>
        <w:t>《炉石传说》</w:t>
      </w:r>
      <w:ins w:id="1" w:author="Tianqi Yang" w:date="2020-02-27T19:55:00Z">
        <w:r w:rsidR="00971DD6">
          <w:rPr>
            <w:rFonts w:ascii="Century Gothic" w:hAnsi="Century Gothic" w:hint="eastAsia"/>
            <w:b/>
            <w:sz w:val="18"/>
            <w:szCs w:val="18"/>
          </w:rPr>
          <w:t>2</w:t>
        </w:r>
        <w:r w:rsidR="00971DD6">
          <w:rPr>
            <w:rFonts w:ascii="Century Gothic" w:hAnsi="Century Gothic"/>
            <w:b/>
            <w:sz w:val="18"/>
            <w:szCs w:val="18"/>
          </w:rPr>
          <w:t>020</w:t>
        </w:r>
      </w:ins>
    </w:p>
    <w:p w14:paraId="0F6AF6A7" w14:textId="77777777" w:rsidR="005A3802" w:rsidRDefault="005A3802" w:rsidP="00B77EF6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与我们一起告别巨龙年，共同迎接精彩的</w:t>
      </w:r>
      <w:r>
        <w:rPr>
          <w:rFonts w:ascii="Century Gothic" w:hAnsi="Century Gothic" w:hint="eastAsia"/>
          <w:b/>
          <w:sz w:val="18"/>
          <w:szCs w:val="18"/>
        </w:rPr>
        <w:t>凤凰年！</w:t>
      </w:r>
      <w:r>
        <w:rPr>
          <w:rFonts w:ascii="Century Gothic" w:hAnsi="Century Gothic" w:hint="eastAsia"/>
          <w:sz w:val="18"/>
          <w:szCs w:val="18"/>
        </w:rPr>
        <w:t xml:space="preserve"> </w:t>
      </w:r>
    </w:p>
    <w:p w14:paraId="15853059" w14:textId="77777777" w:rsidR="005A3802" w:rsidRPr="00655301" w:rsidRDefault="005344E9" w:rsidP="00B77EF6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全新的</w:t>
      </w:r>
      <w:proofErr w:type="gramStart"/>
      <w:r>
        <w:rPr>
          <w:rFonts w:ascii="Century Gothic" w:hAnsi="Century Gothic" w:hint="eastAsia"/>
          <w:i/>
          <w:sz w:val="18"/>
          <w:szCs w:val="18"/>
        </w:rPr>
        <w:t>炉石</w:t>
      </w:r>
      <w:r>
        <w:rPr>
          <w:rFonts w:ascii="Century Gothic" w:hAnsi="Century Gothic" w:hint="eastAsia"/>
          <w:sz w:val="18"/>
          <w:szCs w:val="18"/>
        </w:rPr>
        <w:t>年的</w:t>
      </w:r>
      <w:proofErr w:type="gramEnd"/>
      <w:r>
        <w:rPr>
          <w:rFonts w:ascii="Century Gothic" w:hAnsi="Century Gothic" w:hint="eastAsia"/>
          <w:sz w:val="18"/>
          <w:szCs w:val="18"/>
        </w:rPr>
        <w:t>开篇将迎来</w:t>
      </w:r>
      <w:r>
        <w:rPr>
          <w:rFonts w:ascii="Century Gothic" w:hAnsi="Century Gothic" w:hint="eastAsia"/>
          <w:b/>
          <w:bCs/>
          <w:i/>
          <w:iCs/>
          <w:sz w:val="18"/>
          <w:szCs w:val="18"/>
        </w:rPr>
        <w:t>“外域的灰烬”</w:t>
      </w:r>
      <w:r>
        <w:rPr>
          <w:rFonts w:ascii="Century Gothic" w:hAnsi="Century Gothic" w:hint="eastAsia"/>
          <w:sz w:val="18"/>
          <w:szCs w:val="18"/>
        </w:rPr>
        <w:t>，我们将带玩家重温</w:t>
      </w:r>
      <w:r>
        <w:rPr>
          <w:rFonts w:ascii="Century Gothic" w:hAnsi="Century Gothic" w:hint="eastAsia"/>
          <w:sz w:val="18"/>
          <w:szCs w:val="18"/>
        </w:rPr>
        <w:t>2007</w:t>
      </w:r>
      <w:r>
        <w:rPr>
          <w:rFonts w:ascii="Century Gothic" w:hAnsi="Century Gothic" w:hint="eastAsia"/>
          <w:sz w:val="18"/>
          <w:szCs w:val="18"/>
        </w:rPr>
        <w:t>年</w:t>
      </w:r>
      <w:r>
        <w:rPr>
          <w:rFonts w:ascii="Century Gothic" w:hAnsi="Century Gothic" w:hint="eastAsia"/>
          <w:i/>
          <w:iCs/>
          <w:sz w:val="18"/>
          <w:szCs w:val="18"/>
        </w:rPr>
        <w:t>《魔兽世界：燃烧的远征》</w:t>
      </w:r>
      <w:r>
        <w:rPr>
          <w:rFonts w:ascii="Century Gothic" w:hAnsi="Century Gothic" w:hint="eastAsia"/>
          <w:sz w:val="18"/>
          <w:szCs w:val="18"/>
        </w:rPr>
        <w:t>中那个战火连天的世界。此次激动人心的扩展包旨在撼动整个游戏环境，推出</w:t>
      </w:r>
      <w:del w:id="2" w:author="Tianqi Yang" w:date="2020-02-27T19:55:00Z">
        <w:r w:rsidDel="00971DD6">
          <w:rPr>
            <w:rFonts w:ascii="Century Gothic" w:hAnsi="Century Gothic" w:hint="eastAsia"/>
            <w:sz w:val="18"/>
            <w:szCs w:val="18"/>
          </w:rPr>
          <w:delText>了</w:delText>
        </w:r>
      </w:del>
      <w:r>
        <w:rPr>
          <w:rFonts w:ascii="Century Gothic" w:hAnsi="Century Gothic" w:hint="eastAsia"/>
          <w:sz w:val="18"/>
          <w:szCs w:val="18"/>
        </w:rPr>
        <w:t>一系列强大的全新卡牌，我们还将迎来</w:t>
      </w:r>
      <w:r>
        <w:rPr>
          <w:rFonts w:ascii="Century Gothic" w:hAnsi="Century Gothic" w:hint="eastAsia"/>
          <w:i/>
          <w:iCs/>
          <w:sz w:val="18"/>
          <w:szCs w:val="18"/>
        </w:rPr>
        <w:t>《炉石传说》</w:t>
      </w:r>
      <w:r>
        <w:rPr>
          <w:rFonts w:ascii="Century Gothic" w:hAnsi="Century Gothic" w:hint="eastAsia"/>
          <w:sz w:val="18"/>
          <w:szCs w:val="18"/>
        </w:rPr>
        <w:t>首个全新职业……</w:t>
      </w:r>
      <w:r>
        <w:rPr>
          <w:rFonts w:ascii="Century Gothic" w:hAnsi="Century Gothic" w:hint="eastAsia"/>
          <w:sz w:val="18"/>
          <w:szCs w:val="18"/>
        </w:rPr>
        <w:t xml:space="preserve"> </w:t>
      </w:r>
    </w:p>
    <w:p w14:paraId="319C8B58" w14:textId="77777777" w:rsidR="005A3802" w:rsidRDefault="00BE66D7" w:rsidP="00B77EF6">
      <w:pPr>
        <w:spacing w:line="240" w:lineRule="auto"/>
        <w:jc w:val="center"/>
        <w:rPr>
          <w:rFonts w:ascii="Century Gothic" w:hAnsi="Century Gothic" w:cs="Segoe UI"/>
          <w:b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恶魔猎手</w:t>
      </w:r>
    </w:p>
    <w:p w14:paraId="5D9A6D9B" w14:textId="77777777" w:rsidR="005344E9" w:rsidRPr="005344E9" w:rsidRDefault="005344E9" w:rsidP="00B943DE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恶魔猎手是</w:t>
      </w:r>
      <w:r>
        <w:rPr>
          <w:rFonts w:ascii="Century Gothic" w:hAnsi="Century Gothic" w:hint="eastAsia"/>
          <w:i/>
          <w:iCs/>
          <w:sz w:val="18"/>
          <w:szCs w:val="18"/>
        </w:rPr>
        <w:t>《炉石传说》</w:t>
      </w:r>
      <w:r>
        <w:rPr>
          <w:rFonts w:ascii="Century Gothic" w:hAnsi="Century Gothic" w:hint="eastAsia"/>
          <w:sz w:val="18"/>
          <w:szCs w:val="18"/>
        </w:rPr>
        <w:t>上线以来的首个全新英雄职业，在凤凰年供</w:t>
      </w:r>
      <w:r>
        <w:rPr>
          <w:rFonts w:ascii="Century Gothic" w:hAnsi="Century Gothic" w:hint="eastAsia"/>
          <w:b/>
          <w:bCs/>
          <w:sz w:val="18"/>
          <w:szCs w:val="18"/>
        </w:rPr>
        <w:t>所有玩家免费使用</w:t>
      </w:r>
      <w:r>
        <w:rPr>
          <w:rFonts w:ascii="Century Gothic" w:hAnsi="Century Gothic" w:hint="eastAsia"/>
          <w:sz w:val="18"/>
          <w:szCs w:val="18"/>
        </w:rPr>
        <w:t>。恶魔猎手擅长采取凌厉的攻势，他们会直接投入战斗，运用纯粹的恶魔</w:t>
      </w:r>
      <w:proofErr w:type="gramStart"/>
      <w:r>
        <w:rPr>
          <w:rFonts w:ascii="Century Gothic" w:hAnsi="Century Gothic" w:hint="eastAsia"/>
          <w:sz w:val="18"/>
          <w:szCs w:val="18"/>
        </w:rPr>
        <w:t>之怒和一系列</w:t>
      </w:r>
      <w:proofErr w:type="gramEnd"/>
      <w:r>
        <w:rPr>
          <w:rFonts w:ascii="Century Gothic" w:hAnsi="Century Gothic" w:hint="eastAsia"/>
          <w:sz w:val="18"/>
          <w:szCs w:val="18"/>
        </w:rPr>
        <w:t>邪恶的新机制。</w:t>
      </w:r>
    </w:p>
    <w:p w14:paraId="086BCDD2" w14:textId="77777777" w:rsidR="005A3802" w:rsidRPr="002F2FC8" w:rsidRDefault="00706E91" w:rsidP="00B943DE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玩家在完成</w:t>
      </w:r>
      <w:r>
        <w:rPr>
          <w:rFonts w:ascii="Century Gothic" w:hAnsi="Century Gothic" w:hint="eastAsia"/>
          <w:i/>
          <w:iCs/>
          <w:sz w:val="18"/>
          <w:szCs w:val="18"/>
        </w:rPr>
        <w:t>“外域的灰烬：序章”</w:t>
      </w:r>
      <w:r>
        <w:rPr>
          <w:rFonts w:ascii="Century Gothic" w:hAnsi="Century Gothic" w:hint="eastAsia"/>
          <w:sz w:val="18"/>
          <w:szCs w:val="18"/>
        </w:rPr>
        <w:t>任务之后，即可获得《炉石传说》新英雄、全部</w:t>
      </w:r>
      <w:r>
        <w:rPr>
          <w:rFonts w:ascii="Century Gothic" w:hAnsi="Century Gothic" w:hint="eastAsia"/>
          <w:sz w:val="18"/>
          <w:szCs w:val="18"/>
        </w:rPr>
        <w:t>10</w:t>
      </w:r>
      <w:r>
        <w:rPr>
          <w:rFonts w:ascii="Century Gothic" w:hAnsi="Century Gothic" w:hint="eastAsia"/>
          <w:sz w:val="18"/>
          <w:szCs w:val="18"/>
        </w:rPr>
        <w:t>张恶魔猎手基本卡牌以及一套由</w:t>
      </w:r>
      <w:r>
        <w:rPr>
          <w:rFonts w:ascii="Century Gothic" w:hAnsi="Century Gothic" w:hint="eastAsia"/>
          <w:sz w:val="18"/>
          <w:szCs w:val="18"/>
        </w:rPr>
        <w:t>20</w:t>
      </w:r>
      <w:r>
        <w:rPr>
          <w:rFonts w:ascii="Century Gothic" w:hAnsi="Century Gothic" w:hint="eastAsia"/>
          <w:sz w:val="18"/>
          <w:szCs w:val="18"/>
        </w:rPr>
        <w:t>张卡牌组成的恶魔猎手新手系列套牌。序章将以第一位恶魔猎手伊利丹·</w:t>
      </w:r>
      <w:proofErr w:type="gramStart"/>
      <w:r>
        <w:rPr>
          <w:rFonts w:ascii="Century Gothic" w:hAnsi="Century Gothic" w:hint="eastAsia"/>
          <w:sz w:val="18"/>
          <w:szCs w:val="18"/>
        </w:rPr>
        <w:t>怒风的</w:t>
      </w:r>
      <w:proofErr w:type="gramEnd"/>
      <w:r>
        <w:rPr>
          <w:rFonts w:ascii="Century Gothic" w:hAnsi="Century Gothic" w:hint="eastAsia"/>
          <w:sz w:val="18"/>
          <w:szCs w:val="18"/>
        </w:rPr>
        <w:t>视角呈现，带玩家体验他最初的故事。</w:t>
      </w:r>
    </w:p>
    <w:p w14:paraId="2AC3A418" w14:textId="77777777" w:rsidR="00B77EF6" w:rsidRPr="00B77EF6" w:rsidRDefault="00B77EF6" w:rsidP="00B77EF6">
      <w:pPr>
        <w:spacing w:line="240" w:lineRule="auto"/>
        <w:rPr>
          <w:rFonts w:ascii="Century Gothic" w:hAnsi="Century Gothic" w:cs="Segoe UI"/>
          <w:sz w:val="2"/>
          <w:szCs w:val="2"/>
        </w:rPr>
      </w:pPr>
    </w:p>
    <w:p w14:paraId="2E7AE60A" w14:textId="24396E9F" w:rsidR="005A3802" w:rsidRDefault="00D75481" w:rsidP="00B77EF6">
      <w:pPr>
        <w:spacing w:line="240" w:lineRule="auto"/>
        <w:jc w:val="center"/>
        <w:rPr>
          <w:rFonts w:ascii="Century Gothic" w:hAnsi="Century Gothic" w:cs="Segoe UI"/>
          <w:b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凤凰</w:t>
      </w:r>
      <w:del w:id="3" w:author="Tianqi Yang" w:date="2020-02-27T19:57:00Z">
        <w:r w:rsidDel="00971DD6">
          <w:rPr>
            <w:rFonts w:ascii="Century Gothic" w:hAnsi="Century Gothic" w:hint="eastAsia"/>
            <w:b/>
            <w:sz w:val="18"/>
            <w:szCs w:val="18"/>
          </w:rPr>
          <w:delText>升空</w:delText>
        </w:r>
      </w:del>
      <w:ins w:id="4" w:author="Tianqi Yang" w:date="2020-02-27T19:57:00Z">
        <w:r w:rsidR="00971DD6">
          <w:rPr>
            <w:rFonts w:ascii="Century Gothic" w:hAnsi="Century Gothic" w:hint="eastAsia"/>
            <w:b/>
            <w:sz w:val="18"/>
            <w:szCs w:val="18"/>
          </w:rPr>
          <w:t>腾空</w:t>
        </w:r>
      </w:ins>
    </w:p>
    <w:p w14:paraId="3BD7E5C0" w14:textId="77777777" w:rsidR="005A3802" w:rsidRDefault="005A3802" w:rsidP="00B77EF6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以下是我们为</w:t>
      </w:r>
      <w:r>
        <w:rPr>
          <w:rFonts w:ascii="Century Gothic" w:hAnsi="Century Gothic" w:hint="eastAsia"/>
          <w:iCs/>
          <w:sz w:val="18"/>
          <w:szCs w:val="18"/>
        </w:rPr>
        <w:t>凤凰年</w:t>
      </w:r>
      <w:r>
        <w:rPr>
          <w:rFonts w:ascii="Century Gothic" w:hAnsi="Century Gothic" w:hint="eastAsia"/>
          <w:sz w:val="18"/>
          <w:szCs w:val="18"/>
        </w:rPr>
        <w:t>准备的部分精彩内容：</w:t>
      </w:r>
    </w:p>
    <w:p w14:paraId="6495C19A" w14:textId="77777777" w:rsidR="00CF06C9" w:rsidRDefault="00D51F74" w:rsidP="00CF06C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升级</w:t>
      </w:r>
      <w:proofErr w:type="gramStart"/>
      <w:r>
        <w:rPr>
          <w:rFonts w:ascii="Century Gothic" w:hAnsi="Century Gothic" w:hint="eastAsia"/>
          <w:b/>
          <w:sz w:val="18"/>
          <w:szCs w:val="18"/>
        </w:rPr>
        <w:t>卡牌包开包</w:t>
      </w:r>
      <w:proofErr w:type="gramEnd"/>
      <w:r>
        <w:rPr>
          <w:rFonts w:ascii="Century Gothic" w:hAnsi="Century Gothic" w:hint="eastAsia"/>
          <w:b/>
          <w:sz w:val="18"/>
          <w:szCs w:val="18"/>
        </w:rPr>
        <w:t>体验</w:t>
      </w:r>
      <w:r>
        <w:rPr>
          <w:rFonts w:ascii="Century Gothic" w:hAnsi="Century Gothic" w:hint="eastAsia"/>
          <w:b/>
          <w:bCs/>
          <w:sz w:val="18"/>
          <w:szCs w:val="18"/>
        </w:rPr>
        <w:t>。</w:t>
      </w:r>
      <w:r>
        <w:rPr>
          <w:rFonts w:ascii="Century Gothic" w:hAnsi="Century Gothic" w:hint="eastAsia"/>
          <w:sz w:val="18"/>
          <w:szCs w:val="18"/>
        </w:rPr>
        <w:t>从凤凰年开始，我们将把深受大家喜爱的“不会开出重复的传说卡牌”的规则扩大到</w:t>
      </w:r>
      <w:r>
        <w:rPr>
          <w:rFonts w:ascii="Century Gothic" w:hAnsi="Century Gothic" w:hint="eastAsia"/>
          <w:b/>
          <w:bCs/>
          <w:sz w:val="18"/>
          <w:szCs w:val="18"/>
        </w:rPr>
        <w:t>所有稀有度的卡牌</w:t>
      </w:r>
      <w:r>
        <w:rPr>
          <w:rFonts w:ascii="Century Gothic" w:hAnsi="Century Gothic" w:hint="eastAsia"/>
          <w:sz w:val="18"/>
          <w:szCs w:val="18"/>
        </w:rPr>
        <w:t>（从普通到传说），让你可以更轻松地收集到自己梦寐以求的</w:t>
      </w:r>
      <w:r>
        <w:rPr>
          <w:rFonts w:ascii="Century Gothic" w:hAnsi="Century Gothic" w:hint="eastAsia"/>
          <w:i/>
          <w:iCs/>
          <w:sz w:val="18"/>
          <w:szCs w:val="18"/>
        </w:rPr>
        <w:t>《炉石传说》</w:t>
      </w:r>
      <w:r>
        <w:rPr>
          <w:rFonts w:ascii="Century Gothic" w:hAnsi="Century Gothic" w:hint="eastAsia"/>
          <w:sz w:val="18"/>
          <w:szCs w:val="18"/>
        </w:rPr>
        <w:t>卡牌。</w:t>
      </w:r>
    </w:p>
    <w:p w14:paraId="60311C64" w14:textId="77777777" w:rsidR="005A3802" w:rsidRPr="00D1161C" w:rsidRDefault="005A3802" w:rsidP="00D1161C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571B144C" w14:textId="77777777" w:rsidR="00326451" w:rsidRPr="00293B78" w:rsidRDefault="00326451" w:rsidP="0032645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完善排名模式。</w:t>
      </w:r>
      <w:r>
        <w:rPr>
          <w:rFonts w:ascii="Century Gothic" w:hAnsi="Century Gothic" w:hint="eastAsia"/>
          <w:sz w:val="18"/>
          <w:szCs w:val="18"/>
        </w:rPr>
        <w:t>我们在新的一年里重做了天梯排名系统，改善了匹配机制，并且推出了更加有趣的升级系统，为玩家提供更多有意义的奖励。</w:t>
      </w:r>
      <w:r>
        <w:rPr>
          <w:rFonts w:ascii="Century Gothic" w:hAnsi="Century Gothic" w:hint="eastAsia"/>
          <w:sz w:val="18"/>
          <w:szCs w:val="18"/>
        </w:rPr>
        <w:t xml:space="preserve"> </w:t>
      </w:r>
    </w:p>
    <w:p w14:paraId="44E69DFF" w14:textId="77777777" w:rsidR="00326451" w:rsidRPr="00293B78" w:rsidRDefault="00326451" w:rsidP="00326451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5E48192D" w14:textId="77777777" w:rsidR="006C34AE" w:rsidRPr="00293B78" w:rsidRDefault="00B076B3" w:rsidP="00B943D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Century Gothic" w:hAnsi="Century Gothic" w:hint="eastAsia"/>
          <w:b/>
          <w:bCs/>
          <w:sz w:val="18"/>
          <w:szCs w:val="18"/>
        </w:rPr>
        <w:t>牧师更新。</w:t>
      </w:r>
      <w:r>
        <w:rPr>
          <w:rFonts w:ascii="Century Gothic" w:hAnsi="Century Gothic" w:hint="eastAsia"/>
          <w:sz w:val="18"/>
          <w:szCs w:val="18"/>
        </w:rPr>
        <w:t>我们将替换</w:t>
      </w:r>
      <w:r>
        <w:rPr>
          <w:rFonts w:ascii="Century Gothic" w:hAnsi="Century Gothic" w:hint="eastAsia"/>
          <w:sz w:val="18"/>
          <w:szCs w:val="18"/>
        </w:rPr>
        <w:t>6</w:t>
      </w:r>
      <w:r>
        <w:rPr>
          <w:rFonts w:ascii="Century Gothic" w:hAnsi="Century Gothic" w:hint="eastAsia"/>
          <w:sz w:val="18"/>
          <w:szCs w:val="18"/>
        </w:rPr>
        <w:t>张基础牌和牧师经典牌，此外还将对这个职业的部分关键卡</w:t>
      </w:r>
      <w:proofErr w:type="gramStart"/>
      <w:r>
        <w:rPr>
          <w:rFonts w:ascii="Century Gothic" w:hAnsi="Century Gothic" w:hint="eastAsia"/>
          <w:sz w:val="18"/>
          <w:szCs w:val="18"/>
        </w:rPr>
        <w:t>牌做出</w:t>
      </w:r>
      <w:proofErr w:type="gramEnd"/>
      <w:r>
        <w:rPr>
          <w:rFonts w:ascii="Century Gothic" w:hAnsi="Century Gothic" w:hint="eastAsia"/>
          <w:sz w:val="18"/>
          <w:szCs w:val="18"/>
        </w:rPr>
        <w:t>平衡性调整。</w:t>
      </w:r>
    </w:p>
    <w:p w14:paraId="0EFAAF83" w14:textId="77777777" w:rsidR="00326451" w:rsidRPr="00B943DE" w:rsidRDefault="00326451" w:rsidP="00B943DE">
      <w:pPr>
        <w:pStyle w:val="ListParagraph"/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422BF81A" w14:textId="2C186D55" w:rsidR="00326451" w:rsidRDefault="00326451" w:rsidP="0032645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新老玩家福利。</w:t>
      </w:r>
      <w:r>
        <w:rPr>
          <w:rFonts w:ascii="Century Gothic" w:hAnsi="Century Gothic" w:hint="eastAsia"/>
          <w:sz w:val="18"/>
          <w:szCs w:val="18"/>
        </w:rPr>
        <w:t>今年我们希望所有玩家都不会错过旅店中激动人心的内容，新玩家可以选择一个自己喜欢的职业，我们会免费赠送一</w:t>
      </w:r>
      <w:del w:id="5" w:author="Tianqi Yang" w:date="2020-02-27T19:59:00Z">
        <w:r w:rsidDel="00971DD6">
          <w:rPr>
            <w:rFonts w:ascii="Century Gothic" w:hAnsi="Century Gothic" w:hint="eastAsia"/>
            <w:sz w:val="18"/>
            <w:szCs w:val="18"/>
          </w:rPr>
          <w:delText>套</w:delText>
        </w:r>
      </w:del>
      <w:proofErr w:type="gramStart"/>
      <w:ins w:id="6" w:author="Tianqi Yang" w:date="2020-02-27T19:59:00Z">
        <w:r w:rsidR="00971DD6">
          <w:rPr>
            <w:rFonts w:ascii="Century Gothic" w:hAnsi="Century Gothic" w:hint="eastAsia"/>
            <w:sz w:val="18"/>
            <w:szCs w:val="18"/>
          </w:rPr>
          <w:t>副</w:t>
        </w:r>
      </w:ins>
      <w:r>
        <w:rPr>
          <w:rFonts w:ascii="Century Gothic" w:hAnsi="Century Gothic" w:hint="eastAsia"/>
          <w:sz w:val="18"/>
          <w:szCs w:val="18"/>
        </w:rPr>
        <w:t>相应</w:t>
      </w:r>
      <w:proofErr w:type="gramEnd"/>
      <w:r>
        <w:rPr>
          <w:rFonts w:ascii="Century Gothic" w:hAnsi="Century Gothic" w:hint="eastAsia"/>
          <w:sz w:val="18"/>
          <w:szCs w:val="18"/>
        </w:rPr>
        <w:t>的强大套牌，让玩家可以立即体验最新的内容。在过去四个月里未曾登陆游戏的回归玩家也可以免费获得一</w:t>
      </w:r>
      <w:del w:id="7" w:author="Tianqi Yang" w:date="2020-02-27T19:59:00Z">
        <w:r w:rsidDel="00971DD6">
          <w:rPr>
            <w:rFonts w:ascii="Century Gothic" w:hAnsi="Century Gothic" w:hint="eastAsia"/>
            <w:sz w:val="18"/>
            <w:szCs w:val="18"/>
          </w:rPr>
          <w:delText>套</w:delText>
        </w:r>
      </w:del>
      <w:proofErr w:type="gramStart"/>
      <w:ins w:id="8" w:author="Tianqi Yang" w:date="2020-02-27T19:59:00Z">
        <w:r w:rsidR="00971DD6">
          <w:rPr>
            <w:rFonts w:ascii="Century Gothic" w:hAnsi="Century Gothic" w:hint="eastAsia"/>
            <w:sz w:val="18"/>
            <w:szCs w:val="18"/>
          </w:rPr>
          <w:t>副</w:t>
        </w:r>
      </w:ins>
      <w:r>
        <w:rPr>
          <w:rFonts w:ascii="Century Gothic" w:hAnsi="Century Gothic" w:hint="eastAsia"/>
          <w:sz w:val="18"/>
          <w:szCs w:val="18"/>
        </w:rPr>
        <w:t>套牌</w:t>
      </w:r>
      <w:proofErr w:type="gramEnd"/>
      <w:r>
        <w:rPr>
          <w:rFonts w:ascii="Century Gothic" w:hAnsi="Century Gothic" w:hint="eastAsia"/>
          <w:sz w:val="18"/>
          <w:szCs w:val="18"/>
        </w:rPr>
        <w:t>。</w:t>
      </w:r>
    </w:p>
    <w:p w14:paraId="2BD9CA2C" w14:textId="77777777" w:rsidR="00926D71" w:rsidRDefault="00926D71" w:rsidP="00926D71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5D2DD3D2" w14:textId="215F20F7" w:rsidR="00926D71" w:rsidRPr="00E71682" w:rsidRDefault="00926D71" w:rsidP="0092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b/>
          <w:sz w:val="18"/>
          <w:szCs w:val="18"/>
        </w:rPr>
        <w:t>进入狂野模式的渡鸦年卡牌。</w:t>
      </w:r>
      <w:r>
        <w:rPr>
          <w:rFonts w:ascii="Century Gothic" w:hAnsi="Century Gothic" w:hint="eastAsia"/>
          <w:sz w:val="18"/>
          <w:szCs w:val="18"/>
        </w:rPr>
        <w:t>在凤凰年伊始，以下系列的卡牌将进入狂野模式：</w:t>
      </w:r>
      <w:r>
        <w:rPr>
          <w:rFonts w:ascii="Century Gothic" w:hAnsi="Century Gothic" w:hint="eastAsia"/>
          <w:i/>
          <w:sz w:val="18"/>
          <w:szCs w:val="18"/>
        </w:rPr>
        <w:t>“女巫森林”、“砰砰计划”、</w:t>
      </w:r>
      <w:r>
        <w:rPr>
          <w:rFonts w:ascii="Century Gothic" w:hAnsi="Century Gothic" w:hint="eastAsia"/>
          <w:sz w:val="18"/>
          <w:szCs w:val="18"/>
        </w:rPr>
        <w:t>以及</w:t>
      </w:r>
      <w:r>
        <w:rPr>
          <w:rFonts w:ascii="Century Gothic" w:hAnsi="Century Gothic" w:hint="eastAsia"/>
          <w:i/>
          <w:sz w:val="18"/>
          <w:szCs w:val="18"/>
        </w:rPr>
        <w:t>“拉斯塔哈的大乱斗”</w:t>
      </w:r>
      <w:r>
        <w:rPr>
          <w:rFonts w:ascii="Century Gothic" w:hAnsi="Century Gothic" w:hint="eastAsia"/>
          <w:sz w:val="18"/>
          <w:szCs w:val="18"/>
        </w:rPr>
        <w:t>。你可以在</w:t>
      </w:r>
      <w:ins w:id="9" w:author="Tianqi Yang" w:date="2020-03-02T13:25:00Z">
        <w:r w:rsidR="004721A5">
          <w:rPr>
            <w:rFonts w:ascii="Century Gothic" w:hAnsi="Century Gothic"/>
            <w:sz w:val="18"/>
            <w:szCs w:val="18"/>
          </w:rPr>
          <w:fldChar w:fldCharType="begin"/>
        </w:r>
        <w:r w:rsidR="004721A5">
          <w:rPr>
            <w:rFonts w:ascii="Century Gothic" w:hAnsi="Century Gothic"/>
            <w:sz w:val="18"/>
            <w:szCs w:val="18"/>
          </w:rPr>
          <w:instrText xml:space="preserve"> HYPERLINK "https://shop.battlenet.com.cn/zh-cn/family/hearthstone" </w:instrText>
        </w:r>
        <w:r w:rsidR="004721A5">
          <w:rPr>
            <w:rFonts w:ascii="Century Gothic" w:hAnsi="Century Gothic"/>
            <w:sz w:val="18"/>
            <w:szCs w:val="18"/>
          </w:rPr>
        </w:r>
        <w:r w:rsidR="004721A5">
          <w:rPr>
            <w:rFonts w:ascii="Century Gothic" w:hAnsi="Century Gothic"/>
            <w:sz w:val="18"/>
            <w:szCs w:val="18"/>
          </w:rPr>
          <w:fldChar w:fldCharType="separate"/>
        </w:r>
        <w:r w:rsidR="004721A5" w:rsidRPr="004721A5">
          <w:rPr>
            <w:rStyle w:val="Hyperlink"/>
            <w:rFonts w:ascii="Century Gothic" w:hAnsi="Century Gothic" w:hint="eastAsia"/>
            <w:sz w:val="18"/>
            <w:szCs w:val="18"/>
          </w:rPr>
          <w:t>商</w:t>
        </w:r>
        <w:bookmarkStart w:id="10" w:name="_GoBack"/>
        <w:bookmarkEnd w:id="10"/>
        <w:r w:rsidR="004721A5" w:rsidRPr="004721A5">
          <w:rPr>
            <w:rStyle w:val="Hyperlink"/>
            <w:rFonts w:ascii="Century Gothic" w:hAnsi="Century Gothic" w:hint="eastAsia"/>
            <w:sz w:val="18"/>
            <w:szCs w:val="18"/>
          </w:rPr>
          <w:t>城</w:t>
        </w:r>
        <w:r w:rsidR="004721A5">
          <w:rPr>
            <w:rFonts w:ascii="Century Gothic" w:hAnsi="Century Gothic"/>
            <w:sz w:val="18"/>
            <w:szCs w:val="18"/>
          </w:rPr>
          <w:fldChar w:fldCharType="end"/>
        </w:r>
      </w:ins>
      <w:r>
        <w:rPr>
          <w:rFonts w:ascii="Century Gothic" w:hAnsi="Century Gothic" w:hint="eastAsia"/>
          <w:sz w:val="18"/>
          <w:szCs w:val="18"/>
        </w:rPr>
        <w:t>购买这些系列的卡牌包。</w:t>
      </w:r>
    </w:p>
    <w:p w14:paraId="42241753" w14:textId="77777777" w:rsidR="00326451" w:rsidRPr="00293B78" w:rsidRDefault="00326451" w:rsidP="00326451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7D9FA48A" w14:textId="77777777" w:rsidR="006C34AE" w:rsidRPr="00B943DE" w:rsidRDefault="009443D7" w:rsidP="00B943D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hint="eastAsia"/>
          <w:b/>
          <w:bCs/>
          <w:sz w:val="18"/>
          <w:szCs w:val="18"/>
        </w:rPr>
        <w:t>更多内容。</w:t>
      </w:r>
      <w:r>
        <w:rPr>
          <w:rFonts w:ascii="Century Gothic" w:hAnsi="Century Gothic" w:hint="eastAsia"/>
          <w:sz w:val="18"/>
          <w:szCs w:val="18"/>
        </w:rPr>
        <w:t>我们还为凤凰年准备了许多的计划，包括为</w:t>
      </w:r>
      <w:r>
        <w:rPr>
          <w:rFonts w:ascii="Century Gothic" w:hAnsi="Century Gothic" w:hint="eastAsia"/>
          <w:i/>
          <w:iCs/>
          <w:sz w:val="18"/>
          <w:szCs w:val="18"/>
        </w:rPr>
        <w:t>《炉石传说：酒馆战棋》</w:t>
      </w:r>
      <w:r>
        <w:rPr>
          <w:rFonts w:ascii="Century Gothic" w:hAnsi="Century Gothic" w:hint="eastAsia"/>
          <w:sz w:val="18"/>
          <w:szCs w:val="18"/>
        </w:rPr>
        <w:t>带来重大的更新，并不断推出新的内容，例如游戏内活动以及免费的冒险模式等等！</w:t>
      </w:r>
    </w:p>
    <w:p w14:paraId="707836B8" w14:textId="77777777" w:rsidR="00B076B3" w:rsidRPr="00B943DE" w:rsidRDefault="00B076B3" w:rsidP="00B943DE">
      <w:pPr>
        <w:pStyle w:val="ListParagraph"/>
        <w:spacing w:after="0" w:line="240" w:lineRule="auto"/>
        <w:rPr>
          <w:rFonts w:ascii="Calibri" w:hAnsi="Calibri" w:cs="Calibri"/>
          <w:sz w:val="18"/>
          <w:szCs w:val="18"/>
        </w:rPr>
      </w:pPr>
    </w:p>
    <w:p w14:paraId="4ED822F5" w14:textId="77777777" w:rsidR="00B439CD" w:rsidRDefault="00B439CD">
      <w:pPr>
        <w:rPr>
          <w:rFonts w:ascii="Century Gothic" w:hAnsi="Century Gothic" w:cs="Segoe UI"/>
          <w:b/>
          <w:bCs/>
          <w:sz w:val="18"/>
          <w:szCs w:val="18"/>
        </w:rPr>
      </w:pPr>
    </w:p>
    <w:p w14:paraId="54C2036B" w14:textId="77777777" w:rsidR="00A2556E" w:rsidRDefault="00A2556E" w:rsidP="00A2556E">
      <w:pPr>
        <w:spacing w:line="240" w:lineRule="auto"/>
        <w:jc w:val="center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b/>
          <w:bCs/>
          <w:sz w:val="18"/>
          <w:szCs w:val="18"/>
        </w:rPr>
        <w:t>荣誉室和平衡性调整</w:t>
      </w:r>
    </w:p>
    <w:p w14:paraId="320A07B9" w14:textId="77777777" w:rsidR="00A2556E" w:rsidRDefault="00A2556E" w:rsidP="00A2556E">
      <w:pPr>
        <w:spacing w:line="240" w:lineRule="auto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以下卡牌将在凤凰年进入荣誉室：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2556E" w14:paraId="772EB848" w14:textId="77777777" w:rsidTr="008D4D1D">
        <w:tc>
          <w:tcPr>
            <w:tcW w:w="3116" w:type="dxa"/>
            <w:shd w:val="clear" w:color="auto" w:fill="E7E6E6" w:themeFill="background2"/>
          </w:tcPr>
          <w:p w14:paraId="45D7149B" w14:textId="77777777" w:rsidR="00A2556E" w:rsidRPr="008D4D1D" w:rsidRDefault="008D4D1D" w:rsidP="00A2556E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卡牌</w:t>
            </w:r>
          </w:p>
        </w:tc>
        <w:tc>
          <w:tcPr>
            <w:tcW w:w="3117" w:type="dxa"/>
            <w:shd w:val="clear" w:color="auto" w:fill="E7E6E6" w:themeFill="background2"/>
          </w:tcPr>
          <w:p w14:paraId="673E5453" w14:textId="77777777" w:rsidR="00A2556E" w:rsidRPr="008D4D1D" w:rsidRDefault="008D4D1D" w:rsidP="00A2556E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职业</w:t>
            </w:r>
          </w:p>
        </w:tc>
        <w:tc>
          <w:tcPr>
            <w:tcW w:w="3117" w:type="dxa"/>
            <w:shd w:val="clear" w:color="auto" w:fill="E7E6E6" w:themeFill="background2"/>
          </w:tcPr>
          <w:p w14:paraId="5D35E212" w14:textId="77777777" w:rsidR="00A2556E" w:rsidRPr="008D4D1D" w:rsidRDefault="008D4D1D" w:rsidP="00A2556E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系列</w:t>
            </w:r>
          </w:p>
        </w:tc>
      </w:tr>
      <w:tr w:rsidR="00A2556E" w14:paraId="656AA5F8" w14:textId="77777777" w:rsidTr="00A2556E">
        <w:tc>
          <w:tcPr>
            <w:tcW w:w="3116" w:type="dxa"/>
          </w:tcPr>
          <w:p w14:paraId="5660AA00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lastRenderedPageBreak/>
              <w:t>苦痛</w:t>
            </w:r>
            <w:proofErr w:type="gramStart"/>
            <w:r>
              <w:rPr>
                <w:rFonts w:ascii="Century Gothic" w:hAnsi="Century Gothic" w:hint="eastAsia"/>
                <w:sz w:val="18"/>
                <w:szCs w:val="18"/>
              </w:rPr>
              <w:t>侍</w:t>
            </w:r>
            <w:proofErr w:type="gramEnd"/>
            <w:r>
              <w:rPr>
                <w:rFonts w:ascii="Century Gothic" w:hAnsi="Century Gothic" w:hint="eastAsia"/>
                <w:sz w:val="18"/>
                <w:szCs w:val="18"/>
              </w:rPr>
              <w:t>僧</w:t>
            </w:r>
          </w:p>
        </w:tc>
        <w:tc>
          <w:tcPr>
            <w:tcW w:w="3117" w:type="dxa"/>
          </w:tcPr>
          <w:p w14:paraId="5566A7FA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中立</w:t>
            </w:r>
          </w:p>
        </w:tc>
        <w:tc>
          <w:tcPr>
            <w:tcW w:w="3117" w:type="dxa"/>
          </w:tcPr>
          <w:p w14:paraId="5E4703D3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A2556E" w14:paraId="0F4B8944" w14:textId="77777777" w:rsidTr="00A2556E">
        <w:tc>
          <w:tcPr>
            <w:tcW w:w="3116" w:type="dxa"/>
          </w:tcPr>
          <w:p w14:paraId="476DFFA6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火车王里诺艾</w:t>
            </w:r>
          </w:p>
        </w:tc>
        <w:tc>
          <w:tcPr>
            <w:tcW w:w="3117" w:type="dxa"/>
          </w:tcPr>
          <w:p w14:paraId="61F55400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中立</w:t>
            </w:r>
          </w:p>
        </w:tc>
        <w:tc>
          <w:tcPr>
            <w:tcW w:w="3117" w:type="dxa"/>
          </w:tcPr>
          <w:p w14:paraId="1BA475E5" w14:textId="77777777" w:rsidR="00A2556E" w:rsidRDefault="008D4D1D" w:rsidP="00A2556E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50CC9E04" w14:textId="77777777" w:rsidTr="00A2556E">
        <w:tc>
          <w:tcPr>
            <w:tcW w:w="3116" w:type="dxa"/>
          </w:tcPr>
          <w:p w14:paraId="5FDDBC95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精神控制技师</w:t>
            </w:r>
          </w:p>
        </w:tc>
        <w:tc>
          <w:tcPr>
            <w:tcW w:w="3117" w:type="dxa"/>
          </w:tcPr>
          <w:p w14:paraId="589899E3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中立</w:t>
            </w:r>
          </w:p>
        </w:tc>
        <w:tc>
          <w:tcPr>
            <w:tcW w:w="3117" w:type="dxa"/>
          </w:tcPr>
          <w:p w14:paraId="715479AC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077C8378" w14:textId="77777777" w:rsidTr="00A2556E">
        <w:tc>
          <w:tcPr>
            <w:tcW w:w="3116" w:type="dxa"/>
          </w:tcPr>
          <w:p w14:paraId="54D6D3E5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山岭巨人</w:t>
            </w:r>
          </w:p>
        </w:tc>
        <w:tc>
          <w:tcPr>
            <w:tcW w:w="3117" w:type="dxa"/>
          </w:tcPr>
          <w:p w14:paraId="508BED3B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中立</w:t>
            </w:r>
          </w:p>
        </w:tc>
        <w:tc>
          <w:tcPr>
            <w:tcW w:w="3117" w:type="dxa"/>
          </w:tcPr>
          <w:p w14:paraId="2318BFA3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28B58319" w14:textId="77777777" w:rsidTr="00A2556E">
        <w:tc>
          <w:tcPr>
            <w:tcW w:w="3116" w:type="dxa"/>
          </w:tcPr>
          <w:p w14:paraId="4ECC4F5C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破法者</w:t>
            </w:r>
          </w:p>
        </w:tc>
        <w:tc>
          <w:tcPr>
            <w:tcW w:w="3117" w:type="dxa"/>
          </w:tcPr>
          <w:p w14:paraId="0F0D622E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中立</w:t>
            </w:r>
          </w:p>
        </w:tc>
        <w:tc>
          <w:tcPr>
            <w:tcW w:w="3117" w:type="dxa"/>
          </w:tcPr>
          <w:p w14:paraId="0F7C2574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20E93D59" w14:textId="77777777" w:rsidTr="00A2556E">
        <w:tc>
          <w:tcPr>
            <w:tcW w:w="3116" w:type="dxa"/>
          </w:tcPr>
          <w:p w14:paraId="56731326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hint="eastAsia"/>
                <w:sz w:val="18"/>
                <w:szCs w:val="18"/>
              </w:rPr>
              <w:t>奥金尼</w:t>
            </w:r>
            <w:proofErr w:type="gramEnd"/>
            <w:r>
              <w:rPr>
                <w:rFonts w:ascii="Century Gothic" w:hAnsi="Century Gothic" w:hint="eastAsia"/>
                <w:sz w:val="18"/>
                <w:szCs w:val="18"/>
              </w:rPr>
              <w:t>灵魂祭司</w:t>
            </w:r>
          </w:p>
        </w:tc>
        <w:tc>
          <w:tcPr>
            <w:tcW w:w="3117" w:type="dxa"/>
          </w:tcPr>
          <w:p w14:paraId="17B27412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341B9328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27A98D4C" w14:textId="77777777" w:rsidTr="00A2556E">
        <w:tc>
          <w:tcPr>
            <w:tcW w:w="3116" w:type="dxa"/>
          </w:tcPr>
          <w:p w14:paraId="2EE354AD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神圣之火</w:t>
            </w:r>
          </w:p>
        </w:tc>
        <w:tc>
          <w:tcPr>
            <w:tcW w:w="3117" w:type="dxa"/>
          </w:tcPr>
          <w:p w14:paraId="6234466A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0A7E3AFC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656E8AA1" w14:textId="77777777" w:rsidTr="00A2556E">
        <w:tc>
          <w:tcPr>
            <w:tcW w:w="3116" w:type="dxa"/>
          </w:tcPr>
          <w:p w14:paraId="2E9E557B" w14:textId="38D7891B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先知</w:t>
            </w:r>
            <w:del w:id="11" w:author="Tianqi Yang" w:date="2020-02-27T20:00:00Z">
              <w:r w:rsidDel="00971DD6">
                <w:rPr>
                  <w:rFonts w:ascii="Century Gothic" w:hAnsi="Century Gothic" w:hint="eastAsia"/>
                  <w:sz w:val="18"/>
                  <w:szCs w:val="18"/>
                </w:rPr>
                <w:delText>维纶</w:delText>
              </w:r>
            </w:del>
            <w:ins w:id="12" w:author="Tianqi Yang" w:date="2020-02-27T20:00:00Z">
              <w:r w:rsidR="00971DD6">
                <w:rPr>
                  <w:rFonts w:ascii="Century Gothic" w:hAnsi="Century Gothic" w:hint="eastAsia"/>
                  <w:sz w:val="18"/>
                  <w:szCs w:val="18"/>
                </w:rPr>
                <w:t>维伦</w:t>
              </w:r>
            </w:ins>
          </w:p>
        </w:tc>
        <w:tc>
          <w:tcPr>
            <w:tcW w:w="3117" w:type="dxa"/>
          </w:tcPr>
          <w:p w14:paraId="0B42245B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03797447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350C2BAD" w14:textId="77777777" w:rsidTr="00A2556E">
        <w:tc>
          <w:tcPr>
            <w:tcW w:w="3116" w:type="dxa"/>
          </w:tcPr>
          <w:p w14:paraId="5CC91D3A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暗影形态</w:t>
            </w:r>
          </w:p>
        </w:tc>
        <w:tc>
          <w:tcPr>
            <w:tcW w:w="3117" w:type="dxa"/>
          </w:tcPr>
          <w:p w14:paraId="2A7312A3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1B9EC584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8D4D1D" w14:paraId="28E98773" w14:textId="77777777" w:rsidTr="00A2556E">
        <w:tc>
          <w:tcPr>
            <w:tcW w:w="3116" w:type="dxa"/>
          </w:tcPr>
          <w:p w14:paraId="2EF453B5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神圣之灵</w:t>
            </w:r>
          </w:p>
        </w:tc>
        <w:tc>
          <w:tcPr>
            <w:tcW w:w="3117" w:type="dxa"/>
          </w:tcPr>
          <w:p w14:paraId="6E3C01A5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0F180E4E" w14:textId="77777777" w:rsidR="008D4D1D" w:rsidRDefault="00293B78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基本</w:t>
            </w:r>
          </w:p>
        </w:tc>
      </w:tr>
      <w:tr w:rsidR="008D4D1D" w14:paraId="4F4C8EAB" w14:textId="77777777" w:rsidTr="00A2556E">
        <w:tc>
          <w:tcPr>
            <w:tcW w:w="3116" w:type="dxa"/>
          </w:tcPr>
          <w:p w14:paraId="21FE1AB3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北郡牧师</w:t>
            </w:r>
          </w:p>
        </w:tc>
        <w:tc>
          <w:tcPr>
            <w:tcW w:w="3117" w:type="dxa"/>
          </w:tcPr>
          <w:p w14:paraId="2C53094A" w14:textId="77777777" w:rsidR="008D4D1D" w:rsidRDefault="008D4D1D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08982192" w14:textId="77777777" w:rsidR="008D4D1D" w:rsidRDefault="00293B78" w:rsidP="008D4D1D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基本</w:t>
            </w:r>
          </w:p>
        </w:tc>
      </w:tr>
    </w:tbl>
    <w:p w14:paraId="470A0B8A" w14:textId="77777777" w:rsidR="00A2556E" w:rsidRDefault="00A2556E" w:rsidP="00A2556E">
      <w:pPr>
        <w:spacing w:line="240" w:lineRule="auto"/>
        <w:rPr>
          <w:rFonts w:ascii="Century Gothic" w:hAnsi="Century Gothic" w:cs="Segoe UI"/>
          <w:sz w:val="18"/>
          <w:szCs w:val="18"/>
        </w:rPr>
      </w:pPr>
    </w:p>
    <w:p w14:paraId="676989AB" w14:textId="77777777" w:rsidR="005951E5" w:rsidRDefault="005951E5" w:rsidP="005951E5">
      <w:pPr>
        <w:spacing w:line="240" w:lineRule="auto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以下卡牌将用于替换牧师的基本和经典系列卡牌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951E5" w14:paraId="2507F845" w14:textId="77777777" w:rsidTr="00A22114">
        <w:tc>
          <w:tcPr>
            <w:tcW w:w="3116" w:type="dxa"/>
            <w:shd w:val="clear" w:color="auto" w:fill="E7E6E6" w:themeFill="background2"/>
          </w:tcPr>
          <w:p w14:paraId="56D34B79" w14:textId="77777777" w:rsidR="005951E5" w:rsidRPr="008D4D1D" w:rsidRDefault="005951E5" w:rsidP="00A22114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卡牌</w:t>
            </w:r>
          </w:p>
        </w:tc>
        <w:tc>
          <w:tcPr>
            <w:tcW w:w="3117" w:type="dxa"/>
            <w:shd w:val="clear" w:color="auto" w:fill="E7E6E6" w:themeFill="background2"/>
          </w:tcPr>
          <w:p w14:paraId="03033F72" w14:textId="77777777" w:rsidR="005951E5" w:rsidRPr="008D4D1D" w:rsidRDefault="005951E5" w:rsidP="00A22114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职业</w:t>
            </w:r>
          </w:p>
        </w:tc>
        <w:tc>
          <w:tcPr>
            <w:tcW w:w="3117" w:type="dxa"/>
            <w:shd w:val="clear" w:color="auto" w:fill="E7E6E6" w:themeFill="background2"/>
          </w:tcPr>
          <w:p w14:paraId="2EA5ADC4" w14:textId="77777777" w:rsidR="005951E5" w:rsidRPr="008D4D1D" w:rsidRDefault="005951E5" w:rsidP="00A22114">
            <w:pPr>
              <w:rPr>
                <w:rFonts w:ascii="Century Gothic" w:hAnsi="Century Gothic" w:cs="Segoe U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hint="eastAsia"/>
                <w:b/>
                <w:bCs/>
                <w:sz w:val="18"/>
                <w:szCs w:val="18"/>
              </w:rPr>
              <w:t>系列</w:t>
            </w:r>
          </w:p>
        </w:tc>
      </w:tr>
      <w:tr w:rsidR="005951E5" w14:paraId="76703DFD" w14:textId="77777777" w:rsidTr="00A22114">
        <w:tc>
          <w:tcPr>
            <w:tcW w:w="3116" w:type="dxa"/>
          </w:tcPr>
          <w:p w14:paraId="3DCC4529" w14:textId="07B940DE" w:rsidR="005951E5" w:rsidRDefault="00971DD6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ins w:id="13" w:author="Tianqi Yang" w:date="2020-02-27T20:02:00Z"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心灵咒术师</w:t>
              </w:r>
            </w:ins>
            <w:commentRangeStart w:id="14"/>
            <w:del w:id="15" w:author="Tianqi Yang" w:date="2020-02-27T20:02:00Z">
              <w:r w:rsidR="00B2783C" w:rsidDel="00971DD6">
                <w:rPr>
                  <w:rFonts w:ascii="Century Gothic" w:hAnsi="Century Gothic" w:hint="eastAsia"/>
                  <w:sz w:val="18"/>
                  <w:szCs w:val="18"/>
                </w:rPr>
                <w:delText>心灵巫师</w:delText>
              </w:r>
              <w:commentRangeEnd w:id="14"/>
              <w:r w:rsidR="00B2783C" w:rsidDel="00971DD6">
                <w:rPr>
                  <w:rStyle w:val="CommentReference"/>
                </w:rPr>
                <w:commentReference w:id="14"/>
              </w:r>
            </w:del>
          </w:p>
        </w:tc>
        <w:tc>
          <w:tcPr>
            <w:tcW w:w="3117" w:type="dxa"/>
          </w:tcPr>
          <w:p w14:paraId="6086046B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10646480" w14:textId="77777777" w:rsidR="005951E5" w:rsidRDefault="00E445D8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基本</w:t>
            </w:r>
          </w:p>
        </w:tc>
      </w:tr>
      <w:tr w:rsidR="005951E5" w14:paraId="5768642C" w14:textId="77777777" w:rsidTr="00A22114">
        <w:tc>
          <w:tcPr>
            <w:tcW w:w="3116" w:type="dxa"/>
          </w:tcPr>
          <w:p w14:paraId="4B071BA7" w14:textId="60937FFC" w:rsidR="005951E5" w:rsidRDefault="00B2783C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del w:id="16" w:author="Tianqi Yang" w:date="2020-02-27T20:02:00Z">
              <w:r w:rsidDel="00971DD6">
                <w:rPr>
                  <w:rFonts w:ascii="Century Gothic" w:hAnsi="Century Gothic" w:hint="eastAsia"/>
                  <w:sz w:val="18"/>
                  <w:szCs w:val="18"/>
                </w:rPr>
                <w:delText>力</w:delText>
              </w:r>
            </w:del>
            <w:ins w:id="17" w:author="Tianqi Yang" w:date="2020-02-27T20:02:00Z">
              <w:r w:rsidR="00971DD6">
                <w:rPr>
                  <w:rFonts w:ascii="Century Gothic" w:hAnsi="Century Gothic" w:hint="eastAsia"/>
                  <w:sz w:val="18"/>
                  <w:szCs w:val="18"/>
                </w:rPr>
                <w:t>能</w:t>
              </w:r>
            </w:ins>
            <w:r>
              <w:rPr>
                <w:rFonts w:ascii="Century Gothic" w:hAnsi="Century Gothic" w:hint="eastAsia"/>
                <w:sz w:val="18"/>
                <w:szCs w:val="18"/>
              </w:rPr>
              <w:t>量灌注</w:t>
            </w:r>
          </w:p>
        </w:tc>
        <w:tc>
          <w:tcPr>
            <w:tcW w:w="3117" w:type="dxa"/>
          </w:tcPr>
          <w:p w14:paraId="6ABCC289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667FFF0C" w14:textId="77777777" w:rsidR="005951E5" w:rsidRDefault="00E445D8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基本</w:t>
            </w:r>
          </w:p>
        </w:tc>
      </w:tr>
      <w:tr w:rsidR="005951E5" w14:paraId="4BFA732C" w14:textId="77777777" w:rsidTr="00A22114">
        <w:tc>
          <w:tcPr>
            <w:tcW w:w="3116" w:type="dxa"/>
          </w:tcPr>
          <w:p w14:paraId="5AD7CCA4" w14:textId="77777777" w:rsidR="005951E5" w:rsidRDefault="00294502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血色征服者</w:t>
            </w:r>
          </w:p>
        </w:tc>
        <w:tc>
          <w:tcPr>
            <w:tcW w:w="3117" w:type="dxa"/>
          </w:tcPr>
          <w:p w14:paraId="23D2958F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60C04A97" w14:textId="77777777" w:rsidR="005951E5" w:rsidRDefault="007302A9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5951E5" w14:paraId="46C1FCB7" w14:textId="77777777" w:rsidTr="00A22114">
        <w:tc>
          <w:tcPr>
            <w:tcW w:w="3116" w:type="dxa"/>
          </w:tcPr>
          <w:p w14:paraId="62214389" w14:textId="07806D99" w:rsidR="005951E5" w:rsidRDefault="00971DD6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ins w:id="18" w:author="Tianqi Yang" w:date="2020-02-27T20:03:00Z"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库尔</w:t>
              </w:r>
              <w:proofErr w:type="gramStart"/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提拉斯</w:t>
              </w:r>
              <w:proofErr w:type="gramEnd"/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教士</w:t>
              </w:r>
            </w:ins>
            <w:del w:id="19" w:author="Tianqi Yang" w:date="2020-02-27T20:03:00Z">
              <w:r w:rsidR="00294502" w:rsidDel="00971DD6">
                <w:rPr>
                  <w:rFonts w:ascii="Century Gothic" w:hAnsi="Century Gothic" w:hint="eastAsia"/>
                  <w:sz w:val="18"/>
                  <w:szCs w:val="18"/>
                </w:rPr>
                <w:delText>库尔提拉斯牧师</w:delText>
              </w:r>
            </w:del>
          </w:p>
        </w:tc>
        <w:tc>
          <w:tcPr>
            <w:tcW w:w="3117" w:type="dxa"/>
          </w:tcPr>
          <w:p w14:paraId="3128D5D5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06A017E9" w14:textId="77777777" w:rsidR="005951E5" w:rsidRDefault="007302A9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5951E5" w14:paraId="49748BB8" w14:textId="77777777" w:rsidTr="00A22114">
        <w:tc>
          <w:tcPr>
            <w:tcW w:w="3116" w:type="dxa"/>
          </w:tcPr>
          <w:p w14:paraId="1B08E5BA" w14:textId="6216D36C" w:rsidR="005951E5" w:rsidRDefault="00971DD6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ins w:id="20" w:author="Tianqi Yang" w:date="2020-02-27T20:03:00Z"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暗言术：</w:t>
              </w:r>
              <w:proofErr w:type="gramStart"/>
              <w:r w:rsidRPr="00971DD6">
                <w:rPr>
                  <w:rFonts w:ascii="Century Gothic" w:hAnsi="Century Gothic" w:hint="eastAsia"/>
                  <w:sz w:val="18"/>
                  <w:szCs w:val="18"/>
                </w:rPr>
                <w:t>毁</w:t>
              </w:r>
            </w:ins>
            <w:proofErr w:type="gramEnd"/>
            <w:del w:id="21" w:author="Tianqi Yang" w:date="2020-02-27T20:03:00Z">
              <w:r w:rsidR="00294502" w:rsidDel="00971DD6">
                <w:rPr>
                  <w:rFonts w:ascii="Century Gothic" w:hAnsi="Century Gothic" w:hint="eastAsia"/>
                  <w:sz w:val="18"/>
                  <w:szCs w:val="18"/>
                </w:rPr>
                <w:delText>暗言术：破</w:delText>
              </w:r>
            </w:del>
          </w:p>
        </w:tc>
        <w:tc>
          <w:tcPr>
            <w:tcW w:w="3117" w:type="dxa"/>
          </w:tcPr>
          <w:p w14:paraId="3F61E3F7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29735AF1" w14:textId="77777777" w:rsidR="005951E5" w:rsidRDefault="00A81612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  <w:tr w:rsidR="005951E5" w14:paraId="066CAF38" w14:textId="77777777" w:rsidTr="00A22114">
        <w:tc>
          <w:tcPr>
            <w:tcW w:w="3116" w:type="dxa"/>
          </w:tcPr>
          <w:p w14:paraId="1720E637" w14:textId="77777777" w:rsidR="005951E5" w:rsidRDefault="00C706DD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娜塔莉·塞林</w:t>
            </w:r>
          </w:p>
        </w:tc>
        <w:tc>
          <w:tcPr>
            <w:tcW w:w="3117" w:type="dxa"/>
          </w:tcPr>
          <w:p w14:paraId="642C93AF" w14:textId="77777777" w:rsidR="005951E5" w:rsidRDefault="005951E5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牧师</w:t>
            </w:r>
          </w:p>
        </w:tc>
        <w:tc>
          <w:tcPr>
            <w:tcW w:w="3117" w:type="dxa"/>
          </w:tcPr>
          <w:p w14:paraId="1D2A9A43" w14:textId="77777777" w:rsidR="005951E5" w:rsidRDefault="00A81612" w:rsidP="00A22114">
            <w:pPr>
              <w:rPr>
                <w:rFonts w:ascii="Century Gothic" w:hAnsi="Century Gothic" w:cs="Segoe UI"/>
                <w:sz w:val="18"/>
                <w:szCs w:val="18"/>
              </w:rPr>
            </w:pPr>
            <w:r>
              <w:rPr>
                <w:rFonts w:ascii="Century Gothic" w:hAnsi="Century Gothic" w:hint="eastAsia"/>
                <w:sz w:val="18"/>
                <w:szCs w:val="18"/>
              </w:rPr>
              <w:t>经典</w:t>
            </w:r>
          </w:p>
        </w:tc>
      </w:tr>
    </w:tbl>
    <w:p w14:paraId="128AB7A3" w14:textId="77777777" w:rsidR="005951E5" w:rsidRPr="00A2556E" w:rsidRDefault="005951E5" w:rsidP="00A2556E">
      <w:pPr>
        <w:spacing w:line="240" w:lineRule="auto"/>
        <w:rPr>
          <w:rFonts w:ascii="Century Gothic" w:hAnsi="Century Gothic" w:cs="Segoe UI"/>
          <w:sz w:val="18"/>
          <w:szCs w:val="18"/>
        </w:rPr>
      </w:pPr>
    </w:p>
    <w:p w14:paraId="6EB395D8" w14:textId="77777777" w:rsidR="006B599B" w:rsidRDefault="005A3802" w:rsidP="00B77EF6">
      <w:pPr>
        <w:spacing w:line="240" w:lineRule="auto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hint="eastAsia"/>
          <w:sz w:val="18"/>
          <w:szCs w:val="18"/>
        </w:rPr>
        <w:t>要了解更多凤凰年的信息，</w:t>
      </w:r>
      <w:proofErr w:type="gramStart"/>
      <w:r>
        <w:rPr>
          <w:rFonts w:ascii="Century Gothic" w:hAnsi="Century Gothic" w:hint="eastAsia"/>
          <w:sz w:val="18"/>
          <w:szCs w:val="18"/>
        </w:rPr>
        <w:t>请访问</w:t>
      </w:r>
      <w:proofErr w:type="gramEnd"/>
      <w:r>
        <w:rPr>
          <w:rFonts w:ascii="Century Gothic" w:hAnsi="Century Gothic" w:hint="eastAsia"/>
          <w:sz w:val="18"/>
          <w:szCs w:val="18"/>
        </w:rPr>
        <w:t>我们的</w:t>
      </w:r>
      <w:hyperlink r:id="rId15" w:history="1">
        <w:r>
          <w:rPr>
            <w:rStyle w:val="Hyperlink"/>
            <w:rFonts w:ascii="Century Gothic" w:hAnsi="Century Gothic" w:hint="eastAsia"/>
            <w:sz w:val="18"/>
            <w:szCs w:val="18"/>
          </w:rPr>
          <w:t>媒体中心</w:t>
        </w:r>
      </w:hyperlink>
      <w:r>
        <w:rPr>
          <w:rFonts w:hint="eastAsia"/>
        </w:rPr>
        <w:t>。</w:t>
      </w:r>
    </w:p>
    <w:sectPr w:rsidR="006B599B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4" w:author="Eddie" w:date="2020-02-26T13:32:00Z" w:initials="ED">
    <w:p w14:paraId="5BD1906D" w14:textId="77777777" w:rsidR="007D7249" w:rsidRDefault="001A04D2">
      <w:pPr>
        <w:pStyle w:val="CommentText"/>
      </w:pPr>
      <w:r>
        <w:rPr>
          <w:rStyle w:val="CommentReference"/>
        </w:rPr>
        <w:annotationRef/>
      </w:r>
      <w:r>
        <w:t>以下卡牌好像都是新卡，这里均为暂译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D190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D1906D" w16cid:durableId="220214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A4FFC" w14:textId="77777777" w:rsidR="0025759E" w:rsidRDefault="0025759E" w:rsidP="00065385">
      <w:pPr>
        <w:spacing w:after="0" w:line="240" w:lineRule="auto"/>
      </w:pPr>
      <w:r>
        <w:separator/>
      </w:r>
    </w:p>
  </w:endnote>
  <w:endnote w:type="continuationSeparator" w:id="0">
    <w:p w14:paraId="15BA6199" w14:textId="77777777" w:rsidR="0025759E" w:rsidRDefault="0025759E" w:rsidP="00065385">
      <w:pPr>
        <w:spacing w:after="0" w:line="240" w:lineRule="auto"/>
      </w:pPr>
      <w:r>
        <w:continuationSeparator/>
      </w:r>
    </w:p>
  </w:endnote>
  <w:endnote w:type="continuationNotice" w:id="1">
    <w:p w14:paraId="4A5805EC" w14:textId="77777777" w:rsidR="0025759E" w:rsidRDefault="00257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1BAB1" w14:textId="77777777" w:rsidR="0025759E" w:rsidRDefault="0025759E" w:rsidP="00065385">
      <w:pPr>
        <w:spacing w:after="0" w:line="240" w:lineRule="auto"/>
      </w:pPr>
      <w:r>
        <w:separator/>
      </w:r>
    </w:p>
  </w:footnote>
  <w:footnote w:type="continuationSeparator" w:id="0">
    <w:p w14:paraId="33B00B19" w14:textId="77777777" w:rsidR="0025759E" w:rsidRDefault="0025759E" w:rsidP="00065385">
      <w:pPr>
        <w:spacing w:after="0" w:line="240" w:lineRule="auto"/>
      </w:pPr>
      <w:r>
        <w:continuationSeparator/>
      </w:r>
    </w:p>
  </w:footnote>
  <w:footnote w:type="continuationNotice" w:id="1">
    <w:p w14:paraId="29D42243" w14:textId="77777777" w:rsidR="0025759E" w:rsidRDefault="00257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5131" w14:textId="77777777" w:rsidR="00065385" w:rsidRPr="005048E7" w:rsidRDefault="005048E7" w:rsidP="00F103AF">
    <w:pPr>
      <w:pStyle w:val="Header"/>
      <w:jc w:val="center"/>
    </w:pPr>
    <w:r>
      <w:rPr>
        <w:rFonts w:hint="eastAsia"/>
        <w:noProof/>
      </w:rPr>
      <w:drawing>
        <wp:inline distT="0" distB="0" distL="0" distR="0" wp14:anchorId="1AC713D0" wp14:editId="624FE2E2">
          <wp:extent cx="1936261" cy="1057246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087"/>
                  <a:stretch/>
                </pic:blipFill>
                <pic:spPr bwMode="auto">
                  <a:xfrm>
                    <a:off x="0" y="0"/>
                    <a:ext cx="1957397" cy="10687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2A41"/>
    <w:multiLevelType w:val="hybridMultilevel"/>
    <w:tmpl w:val="60F2B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579B"/>
    <w:multiLevelType w:val="hybridMultilevel"/>
    <w:tmpl w:val="40EC1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C04B8"/>
    <w:multiLevelType w:val="multilevel"/>
    <w:tmpl w:val="921E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744696"/>
    <w:multiLevelType w:val="hybridMultilevel"/>
    <w:tmpl w:val="41F8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42039"/>
    <w:multiLevelType w:val="hybridMultilevel"/>
    <w:tmpl w:val="AD24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76183"/>
    <w:multiLevelType w:val="hybridMultilevel"/>
    <w:tmpl w:val="5704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1434A"/>
    <w:multiLevelType w:val="hybridMultilevel"/>
    <w:tmpl w:val="72EC5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61BB3"/>
    <w:multiLevelType w:val="hybridMultilevel"/>
    <w:tmpl w:val="B27A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70B03"/>
    <w:multiLevelType w:val="hybridMultilevel"/>
    <w:tmpl w:val="FFF4EDAA"/>
    <w:lvl w:ilvl="0" w:tplc="A68A99A0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A093B"/>
    <w:multiLevelType w:val="hybridMultilevel"/>
    <w:tmpl w:val="129E95D8"/>
    <w:lvl w:ilvl="0" w:tplc="8AA66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97E77"/>
    <w:multiLevelType w:val="hybridMultilevel"/>
    <w:tmpl w:val="EE7E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5281E"/>
    <w:multiLevelType w:val="hybridMultilevel"/>
    <w:tmpl w:val="5FEE9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97891"/>
    <w:multiLevelType w:val="hybridMultilevel"/>
    <w:tmpl w:val="3C8C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76316"/>
    <w:multiLevelType w:val="hybridMultilevel"/>
    <w:tmpl w:val="B6E4BC98"/>
    <w:lvl w:ilvl="0" w:tplc="744AB3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E457E"/>
    <w:multiLevelType w:val="hybridMultilevel"/>
    <w:tmpl w:val="8C4473F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76335709"/>
    <w:multiLevelType w:val="hybridMultilevel"/>
    <w:tmpl w:val="5428D4F8"/>
    <w:lvl w:ilvl="0" w:tplc="D02A6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4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AE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2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8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0E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27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4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3"/>
  </w:num>
  <w:num w:numId="6">
    <w:abstractNumId w:val="14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11"/>
  </w:num>
  <w:num w:numId="12">
    <w:abstractNumId w:val="4"/>
  </w:num>
  <w:num w:numId="13">
    <w:abstractNumId w:val="7"/>
  </w:num>
  <w:num w:numId="14">
    <w:abstractNumId w:val="12"/>
  </w:num>
  <w:num w:numId="15">
    <w:abstractNumId w:val="8"/>
  </w:num>
  <w:num w:numId="16">
    <w:abstractNumId w:val="6"/>
  </w:num>
  <w:num w:numId="17">
    <w:abstractNumId w:val="12"/>
  </w:num>
  <w:num w:numId="1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anqi Yang">
    <w15:presenceInfo w15:providerId="AD" w15:userId="S::tqyang@blizzard.com::1700b08c-b92a-4311-8b3e-249d984b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2AB1163-5D9E-44C5-AF18-36CDDE291AD2}"/>
    <w:docVar w:name="dgnword-eventsink" w:val="1115725424"/>
  </w:docVars>
  <w:rsids>
    <w:rsidRoot w:val="002F34C9"/>
    <w:rsid w:val="000003AC"/>
    <w:rsid w:val="00002C8C"/>
    <w:rsid w:val="00007120"/>
    <w:rsid w:val="00013B9F"/>
    <w:rsid w:val="00017B63"/>
    <w:rsid w:val="00021625"/>
    <w:rsid w:val="000219D2"/>
    <w:rsid w:val="00021CE4"/>
    <w:rsid w:val="00023E6D"/>
    <w:rsid w:val="00024774"/>
    <w:rsid w:val="00024907"/>
    <w:rsid w:val="00024FBA"/>
    <w:rsid w:val="00026FFC"/>
    <w:rsid w:val="00034431"/>
    <w:rsid w:val="000345F0"/>
    <w:rsid w:val="00040848"/>
    <w:rsid w:val="00042932"/>
    <w:rsid w:val="000429C3"/>
    <w:rsid w:val="00042AAE"/>
    <w:rsid w:val="0004305C"/>
    <w:rsid w:val="0004338B"/>
    <w:rsid w:val="00043A7F"/>
    <w:rsid w:val="00045D9B"/>
    <w:rsid w:val="0005162C"/>
    <w:rsid w:val="0005167D"/>
    <w:rsid w:val="00055761"/>
    <w:rsid w:val="0005583C"/>
    <w:rsid w:val="00056CAD"/>
    <w:rsid w:val="0005779A"/>
    <w:rsid w:val="00057F5E"/>
    <w:rsid w:val="00065385"/>
    <w:rsid w:val="00065F99"/>
    <w:rsid w:val="00066AAA"/>
    <w:rsid w:val="00067810"/>
    <w:rsid w:val="00067FB2"/>
    <w:rsid w:val="000708FB"/>
    <w:rsid w:val="000749D9"/>
    <w:rsid w:val="00074E16"/>
    <w:rsid w:val="00074F89"/>
    <w:rsid w:val="0007520F"/>
    <w:rsid w:val="0007551A"/>
    <w:rsid w:val="000762E7"/>
    <w:rsid w:val="00082732"/>
    <w:rsid w:val="00083120"/>
    <w:rsid w:val="000832E1"/>
    <w:rsid w:val="00085979"/>
    <w:rsid w:val="000900D5"/>
    <w:rsid w:val="00094B95"/>
    <w:rsid w:val="000951F2"/>
    <w:rsid w:val="000955EF"/>
    <w:rsid w:val="00096C4B"/>
    <w:rsid w:val="00096DD7"/>
    <w:rsid w:val="000A0647"/>
    <w:rsid w:val="000A20A9"/>
    <w:rsid w:val="000A48A4"/>
    <w:rsid w:val="000A5937"/>
    <w:rsid w:val="000A5AB3"/>
    <w:rsid w:val="000B430C"/>
    <w:rsid w:val="000B49AF"/>
    <w:rsid w:val="000B538D"/>
    <w:rsid w:val="000B737C"/>
    <w:rsid w:val="000B78C0"/>
    <w:rsid w:val="000B7A3B"/>
    <w:rsid w:val="000C0261"/>
    <w:rsid w:val="000C27B4"/>
    <w:rsid w:val="000C33FF"/>
    <w:rsid w:val="000C4884"/>
    <w:rsid w:val="000C50F5"/>
    <w:rsid w:val="000D111E"/>
    <w:rsid w:val="000D1729"/>
    <w:rsid w:val="000D3D20"/>
    <w:rsid w:val="000D6ECF"/>
    <w:rsid w:val="000D7E60"/>
    <w:rsid w:val="000E3292"/>
    <w:rsid w:val="000E51B1"/>
    <w:rsid w:val="000F2197"/>
    <w:rsid w:val="000F328F"/>
    <w:rsid w:val="000F7B84"/>
    <w:rsid w:val="00101545"/>
    <w:rsid w:val="0010186B"/>
    <w:rsid w:val="00101B02"/>
    <w:rsid w:val="0010268D"/>
    <w:rsid w:val="001042DB"/>
    <w:rsid w:val="0010538F"/>
    <w:rsid w:val="00105B92"/>
    <w:rsid w:val="00106515"/>
    <w:rsid w:val="00106BA1"/>
    <w:rsid w:val="00111D43"/>
    <w:rsid w:val="00112D82"/>
    <w:rsid w:val="0011346A"/>
    <w:rsid w:val="00115D4E"/>
    <w:rsid w:val="00116F84"/>
    <w:rsid w:val="001218A7"/>
    <w:rsid w:val="001249BE"/>
    <w:rsid w:val="00124A44"/>
    <w:rsid w:val="00126895"/>
    <w:rsid w:val="00127F75"/>
    <w:rsid w:val="001301B1"/>
    <w:rsid w:val="00131B14"/>
    <w:rsid w:val="0013355C"/>
    <w:rsid w:val="00135943"/>
    <w:rsid w:val="00136944"/>
    <w:rsid w:val="00137F9A"/>
    <w:rsid w:val="0014178A"/>
    <w:rsid w:val="00141979"/>
    <w:rsid w:val="00142957"/>
    <w:rsid w:val="00143CAB"/>
    <w:rsid w:val="00143D0F"/>
    <w:rsid w:val="0014452E"/>
    <w:rsid w:val="001468D0"/>
    <w:rsid w:val="00147085"/>
    <w:rsid w:val="00147374"/>
    <w:rsid w:val="00147EB3"/>
    <w:rsid w:val="0015214F"/>
    <w:rsid w:val="00161D5F"/>
    <w:rsid w:val="0016283C"/>
    <w:rsid w:val="001661A1"/>
    <w:rsid w:val="001666F4"/>
    <w:rsid w:val="001677D3"/>
    <w:rsid w:val="0017030F"/>
    <w:rsid w:val="001714B5"/>
    <w:rsid w:val="001751EC"/>
    <w:rsid w:val="0017521A"/>
    <w:rsid w:val="0017657F"/>
    <w:rsid w:val="00176691"/>
    <w:rsid w:val="0017699E"/>
    <w:rsid w:val="00183D7B"/>
    <w:rsid w:val="00184039"/>
    <w:rsid w:val="00186DD3"/>
    <w:rsid w:val="00187E88"/>
    <w:rsid w:val="00192392"/>
    <w:rsid w:val="00192DBE"/>
    <w:rsid w:val="00193CD8"/>
    <w:rsid w:val="0019461E"/>
    <w:rsid w:val="00196006"/>
    <w:rsid w:val="00197F59"/>
    <w:rsid w:val="001A04D2"/>
    <w:rsid w:val="001A565B"/>
    <w:rsid w:val="001A67F7"/>
    <w:rsid w:val="001A6A16"/>
    <w:rsid w:val="001B3695"/>
    <w:rsid w:val="001B53DA"/>
    <w:rsid w:val="001B541E"/>
    <w:rsid w:val="001C0151"/>
    <w:rsid w:val="001C10F6"/>
    <w:rsid w:val="001C2A95"/>
    <w:rsid w:val="001C459F"/>
    <w:rsid w:val="001C5D47"/>
    <w:rsid w:val="001C5E48"/>
    <w:rsid w:val="001C7CB4"/>
    <w:rsid w:val="001D0035"/>
    <w:rsid w:val="001D09FF"/>
    <w:rsid w:val="001D2B69"/>
    <w:rsid w:val="001D42E9"/>
    <w:rsid w:val="001E000F"/>
    <w:rsid w:val="001E1F5C"/>
    <w:rsid w:val="001E31CF"/>
    <w:rsid w:val="001F507B"/>
    <w:rsid w:val="002035F6"/>
    <w:rsid w:val="00204FD7"/>
    <w:rsid w:val="00205058"/>
    <w:rsid w:val="0021101D"/>
    <w:rsid w:val="00213E0F"/>
    <w:rsid w:val="00214601"/>
    <w:rsid w:val="00217113"/>
    <w:rsid w:val="00220452"/>
    <w:rsid w:val="00221F1E"/>
    <w:rsid w:val="00223A78"/>
    <w:rsid w:val="002254FA"/>
    <w:rsid w:val="0022706F"/>
    <w:rsid w:val="00231749"/>
    <w:rsid w:val="002341A8"/>
    <w:rsid w:val="002413CA"/>
    <w:rsid w:val="0024387A"/>
    <w:rsid w:val="00244836"/>
    <w:rsid w:val="002507DA"/>
    <w:rsid w:val="0025759E"/>
    <w:rsid w:val="0025790F"/>
    <w:rsid w:val="00260996"/>
    <w:rsid w:val="0026206F"/>
    <w:rsid w:val="0026490B"/>
    <w:rsid w:val="0026537D"/>
    <w:rsid w:val="00265E8E"/>
    <w:rsid w:val="00266FC7"/>
    <w:rsid w:val="00267EB4"/>
    <w:rsid w:val="00267F2E"/>
    <w:rsid w:val="00267FC7"/>
    <w:rsid w:val="00271308"/>
    <w:rsid w:val="00271EE7"/>
    <w:rsid w:val="00275015"/>
    <w:rsid w:val="00275666"/>
    <w:rsid w:val="0028140A"/>
    <w:rsid w:val="00281B64"/>
    <w:rsid w:val="00281CE3"/>
    <w:rsid w:val="002835FC"/>
    <w:rsid w:val="00283EF5"/>
    <w:rsid w:val="00293B78"/>
    <w:rsid w:val="00294502"/>
    <w:rsid w:val="00294FF2"/>
    <w:rsid w:val="002A024E"/>
    <w:rsid w:val="002A08E4"/>
    <w:rsid w:val="002A1D24"/>
    <w:rsid w:val="002A42DA"/>
    <w:rsid w:val="002A440D"/>
    <w:rsid w:val="002B02BD"/>
    <w:rsid w:val="002B076F"/>
    <w:rsid w:val="002B28AE"/>
    <w:rsid w:val="002B4BDA"/>
    <w:rsid w:val="002B6AEE"/>
    <w:rsid w:val="002C0D56"/>
    <w:rsid w:val="002C12C8"/>
    <w:rsid w:val="002C5871"/>
    <w:rsid w:val="002C6B1C"/>
    <w:rsid w:val="002D01D2"/>
    <w:rsid w:val="002D3605"/>
    <w:rsid w:val="002D582B"/>
    <w:rsid w:val="002D6D2E"/>
    <w:rsid w:val="002E1159"/>
    <w:rsid w:val="002E2000"/>
    <w:rsid w:val="002E2861"/>
    <w:rsid w:val="002E2F0C"/>
    <w:rsid w:val="002E7896"/>
    <w:rsid w:val="002F04E3"/>
    <w:rsid w:val="002F08E6"/>
    <w:rsid w:val="002F2FC8"/>
    <w:rsid w:val="002F34C9"/>
    <w:rsid w:val="002F35F2"/>
    <w:rsid w:val="002F4D25"/>
    <w:rsid w:val="002F6486"/>
    <w:rsid w:val="00300F26"/>
    <w:rsid w:val="0030308C"/>
    <w:rsid w:val="00303A59"/>
    <w:rsid w:val="00303ED9"/>
    <w:rsid w:val="00306D9B"/>
    <w:rsid w:val="00310E2B"/>
    <w:rsid w:val="0031195B"/>
    <w:rsid w:val="00312CAB"/>
    <w:rsid w:val="003162D8"/>
    <w:rsid w:val="00316F5D"/>
    <w:rsid w:val="00320D66"/>
    <w:rsid w:val="003226E4"/>
    <w:rsid w:val="003240CB"/>
    <w:rsid w:val="00326451"/>
    <w:rsid w:val="00333D97"/>
    <w:rsid w:val="00335125"/>
    <w:rsid w:val="0033585B"/>
    <w:rsid w:val="00343538"/>
    <w:rsid w:val="0035213D"/>
    <w:rsid w:val="0035454C"/>
    <w:rsid w:val="0035516A"/>
    <w:rsid w:val="00364007"/>
    <w:rsid w:val="00366236"/>
    <w:rsid w:val="003723E1"/>
    <w:rsid w:val="00372B99"/>
    <w:rsid w:val="003858CF"/>
    <w:rsid w:val="00392FE4"/>
    <w:rsid w:val="00393B24"/>
    <w:rsid w:val="00394087"/>
    <w:rsid w:val="00395E1A"/>
    <w:rsid w:val="0039753E"/>
    <w:rsid w:val="003A402A"/>
    <w:rsid w:val="003A75DC"/>
    <w:rsid w:val="003A772D"/>
    <w:rsid w:val="003B0AF8"/>
    <w:rsid w:val="003B2872"/>
    <w:rsid w:val="003B692A"/>
    <w:rsid w:val="003B7694"/>
    <w:rsid w:val="003C4116"/>
    <w:rsid w:val="003C4E85"/>
    <w:rsid w:val="003D13BF"/>
    <w:rsid w:val="003D24DA"/>
    <w:rsid w:val="003D340F"/>
    <w:rsid w:val="003D515A"/>
    <w:rsid w:val="003D5826"/>
    <w:rsid w:val="003D76A0"/>
    <w:rsid w:val="003E0281"/>
    <w:rsid w:val="003E12EE"/>
    <w:rsid w:val="003E34D3"/>
    <w:rsid w:val="003E3A12"/>
    <w:rsid w:val="003E5253"/>
    <w:rsid w:val="003F2537"/>
    <w:rsid w:val="003F6D93"/>
    <w:rsid w:val="00400324"/>
    <w:rsid w:val="0040250C"/>
    <w:rsid w:val="00402B99"/>
    <w:rsid w:val="00405384"/>
    <w:rsid w:val="00406F03"/>
    <w:rsid w:val="00413CBA"/>
    <w:rsid w:val="00413D29"/>
    <w:rsid w:val="00416273"/>
    <w:rsid w:val="00416EA4"/>
    <w:rsid w:val="0041723B"/>
    <w:rsid w:val="00426219"/>
    <w:rsid w:val="004266B3"/>
    <w:rsid w:val="00430DA0"/>
    <w:rsid w:val="0043151C"/>
    <w:rsid w:val="00441219"/>
    <w:rsid w:val="00443E51"/>
    <w:rsid w:val="0044601E"/>
    <w:rsid w:val="004467AA"/>
    <w:rsid w:val="004500B7"/>
    <w:rsid w:val="0045113D"/>
    <w:rsid w:val="00453ECF"/>
    <w:rsid w:val="004576B6"/>
    <w:rsid w:val="00464BC8"/>
    <w:rsid w:val="00467359"/>
    <w:rsid w:val="00470327"/>
    <w:rsid w:val="004721A5"/>
    <w:rsid w:val="00472CF6"/>
    <w:rsid w:val="00473E8B"/>
    <w:rsid w:val="00474A61"/>
    <w:rsid w:val="00475987"/>
    <w:rsid w:val="00480C14"/>
    <w:rsid w:val="00480DE1"/>
    <w:rsid w:val="0048339B"/>
    <w:rsid w:val="0048399B"/>
    <w:rsid w:val="00484580"/>
    <w:rsid w:val="00485071"/>
    <w:rsid w:val="00485090"/>
    <w:rsid w:val="0048570C"/>
    <w:rsid w:val="004921FD"/>
    <w:rsid w:val="0049364A"/>
    <w:rsid w:val="00494A99"/>
    <w:rsid w:val="004975A5"/>
    <w:rsid w:val="004975DD"/>
    <w:rsid w:val="004A1EB6"/>
    <w:rsid w:val="004A42CA"/>
    <w:rsid w:val="004B0D55"/>
    <w:rsid w:val="004B1265"/>
    <w:rsid w:val="004B3122"/>
    <w:rsid w:val="004B5777"/>
    <w:rsid w:val="004B7C52"/>
    <w:rsid w:val="004C1224"/>
    <w:rsid w:val="004C76D5"/>
    <w:rsid w:val="004C7BBE"/>
    <w:rsid w:val="004D1D12"/>
    <w:rsid w:val="004D28F9"/>
    <w:rsid w:val="004D3678"/>
    <w:rsid w:val="004D69A2"/>
    <w:rsid w:val="004D796C"/>
    <w:rsid w:val="004E0EB1"/>
    <w:rsid w:val="004E33AE"/>
    <w:rsid w:val="004E372C"/>
    <w:rsid w:val="004E3C69"/>
    <w:rsid w:val="004E4345"/>
    <w:rsid w:val="004E5BC6"/>
    <w:rsid w:val="004F0339"/>
    <w:rsid w:val="004F0A05"/>
    <w:rsid w:val="004F1781"/>
    <w:rsid w:val="004F1AF4"/>
    <w:rsid w:val="004F3DAA"/>
    <w:rsid w:val="004F567A"/>
    <w:rsid w:val="004F6F86"/>
    <w:rsid w:val="00501A78"/>
    <w:rsid w:val="005021E1"/>
    <w:rsid w:val="0050473B"/>
    <w:rsid w:val="005048E7"/>
    <w:rsid w:val="00506AEA"/>
    <w:rsid w:val="0051250D"/>
    <w:rsid w:val="00512636"/>
    <w:rsid w:val="00514B1D"/>
    <w:rsid w:val="0052049C"/>
    <w:rsid w:val="00521377"/>
    <w:rsid w:val="00521413"/>
    <w:rsid w:val="0052166E"/>
    <w:rsid w:val="0052469C"/>
    <w:rsid w:val="005255E8"/>
    <w:rsid w:val="005267B1"/>
    <w:rsid w:val="0052691C"/>
    <w:rsid w:val="0052786D"/>
    <w:rsid w:val="005344E9"/>
    <w:rsid w:val="005374AE"/>
    <w:rsid w:val="00537FEC"/>
    <w:rsid w:val="0054277A"/>
    <w:rsid w:val="00543698"/>
    <w:rsid w:val="00544431"/>
    <w:rsid w:val="00546172"/>
    <w:rsid w:val="00546FAC"/>
    <w:rsid w:val="00553BE2"/>
    <w:rsid w:val="00554F73"/>
    <w:rsid w:val="005551A0"/>
    <w:rsid w:val="00560C99"/>
    <w:rsid w:val="00563413"/>
    <w:rsid w:val="005636B2"/>
    <w:rsid w:val="00566745"/>
    <w:rsid w:val="005740ED"/>
    <w:rsid w:val="00577610"/>
    <w:rsid w:val="00581C9D"/>
    <w:rsid w:val="00583EDE"/>
    <w:rsid w:val="0058551D"/>
    <w:rsid w:val="00586753"/>
    <w:rsid w:val="00587BDA"/>
    <w:rsid w:val="00590F80"/>
    <w:rsid w:val="0059347D"/>
    <w:rsid w:val="00593EBE"/>
    <w:rsid w:val="005951E5"/>
    <w:rsid w:val="005A30A9"/>
    <w:rsid w:val="005A3802"/>
    <w:rsid w:val="005A40B6"/>
    <w:rsid w:val="005A415E"/>
    <w:rsid w:val="005A4BD9"/>
    <w:rsid w:val="005A63D5"/>
    <w:rsid w:val="005A73FF"/>
    <w:rsid w:val="005A79B3"/>
    <w:rsid w:val="005B05BD"/>
    <w:rsid w:val="005B0E1F"/>
    <w:rsid w:val="005B1BC2"/>
    <w:rsid w:val="005B2B80"/>
    <w:rsid w:val="005B4D92"/>
    <w:rsid w:val="005B4FEC"/>
    <w:rsid w:val="005B6052"/>
    <w:rsid w:val="005B616D"/>
    <w:rsid w:val="005C106A"/>
    <w:rsid w:val="005D2B1D"/>
    <w:rsid w:val="005D3CF7"/>
    <w:rsid w:val="005E4615"/>
    <w:rsid w:val="005E5CF5"/>
    <w:rsid w:val="005F0540"/>
    <w:rsid w:val="005F2BBC"/>
    <w:rsid w:val="005F6DA5"/>
    <w:rsid w:val="005F7937"/>
    <w:rsid w:val="005F7F67"/>
    <w:rsid w:val="0060057A"/>
    <w:rsid w:val="0060254D"/>
    <w:rsid w:val="00602F5D"/>
    <w:rsid w:val="00605D08"/>
    <w:rsid w:val="00606015"/>
    <w:rsid w:val="006063C6"/>
    <w:rsid w:val="006110DC"/>
    <w:rsid w:val="006129A6"/>
    <w:rsid w:val="00613927"/>
    <w:rsid w:val="00613F53"/>
    <w:rsid w:val="006168D8"/>
    <w:rsid w:val="006179EC"/>
    <w:rsid w:val="006212AA"/>
    <w:rsid w:val="0062272F"/>
    <w:rsid w:val="00623EFB"/>
    <w:rsid w:val="00624556"/>
    <w:rsid w:val="006252E0"/>
    <w:rsid w:val="006260D3"/>
    <w:rsid w:val="00626215"/>
    <w:rsid w:val="0063158E"/>
    <w:rsid w:val="00642B27"/>
    <w:rsid w:val="00642BB0"/>
    <w:rsid w:val="00643536"/>
    <w:rsid w:val="00645007"/>
    <w:rsid w:val="00645A2A"/>
    <w:rsid w:val="006462F2"/>
    <w:rsid w:val="00647EBD"/>
    <w:rsid w:val="0065019C"/>
    <w:rsid w:val="00651DF7"/>
    <w:rsid w:val="00655301"/>
    <w:rsid w:val="006566D1"/>
    <w:rsid w:val="006609CF"/>
    <w:rsid w:val="00660B10"/>
    <w:rsid w:val="006613AA"/>
    <w:rsid w:val="00666545"/>
    <w:rsid w:val="00667052"/>
    <w:rsid w:val="00667FAA"/>
    <w:rsid w:val="006702E9"/>
    <w:rsid w:val="006714F6"/>
    <w:rsid w:val="0067247A"/>
    <w:rsid w:val="006726C2"/>
    <w:rsid w:val="00673810"/>
    <w:rsid w:val="00675FD4"/>
    <w:rsid w:val="00681CF4"/>
    <w:rsid w:val="00681D5A"/>
    <w:rsid w:val="00691137"/>
    <w:rsid w:val="006919EC"/>
    <w:rsid w:val="0069293A"/>
    <w:rsid w:val="00695C37"/>
    <w:rsid w:val="00695F61"/>
    <w:rsid w:val="00696930"/>
    <w:rsid w:val="006A07BD"/>
    <w:rsid w:val="006A2E6B"/>
    <w:rsid w:val="006A2FCE"/>
    <w:rsid w:val="006A5B13"/>
    <w:rsid w:val="006A6394"/>
    <w:rsid w:val="006B1938"/>
    <w:rsid w:val="006B3560"/>
    <w:rsid w:val="006B4D8B"/>
    <w:rsid w:val="006B599B"/>
    <w:rsid w:val="006C00D3"/>
    <w:rsid w:val="006C019D"/>
    <w:rsid w:val="006C2C0A"/>
    <w:rsid w:val="006C34AE"/>
    <w:rsid w:val="006C3874"/>
    <w:rsid w:val="006D0276"/>
    <w:rsid w:val="006D554D"/>
    <w:rsid w:val="006D6E2B"/>
    <w:rsid w:val="006E003D"/>
    <w:rsid w:val="006E317A"/>
    <w:rsid w:val="006E4186"/>
    <w:rsid w:val="006E4F26"/>
    <w:rsid w:val="006E609E"/>
    <w:rsid w:val="006E6778"/>
    <w:rsid w:val="006E6896"/>
    <w:rsid w:val="006F00B5"/>
    <w:rsid w:val="006F0806"/>
    <w:rsid w:val="006F1B04"/>
    <w:rsid w:val="006F4791"/>
    <w:rsid w:val="00700D92"/>
    <w:rsid w:val="007024AE"/>
    <w:rsid w:val="0070363A"/>
    <w:rsid w:val="0070462E"/>
    <w:rsid w:val="00705547"/>
    <w:rsid w:val="00706E91"/>
    <w:rsid w:val="00707092"/>
    <w:rsid w:val="00707F7D"/>
    <w:rsid w:val="0071001D"/>
    <w:rsid w:val="00711EEF"/>
    <w:rsid w:val="00712933"/>
    <w:rsid w:val="007137A8"/>
    <w:rsid w:val="00714346"/>
    <w:rsid w:val="00715F49"/>
    <w:rsid w:val="00721DBD"/>
    <w:rsid w:val="007230C8"/>
    <w:rsid w:val="0072587D"/>
    <w:rsid w:val="007302A9"/>
    <w:rsid w:val="00731063"/>
    <w:rsid w:val="00731823"/>
    <w:rsid w:val="00732092"/>
    <w:rsid w:val="00732D5D"/>
    <w:rsid w:val="007340B3"/>
    <w:rsid w:val="007352CD"/>
    <w:rsid w:val="00737DCF"/>
    <w:rsid w:val="00737F82"/>
    <w:rsid w:val="0074128A"/>
    <w:rsid w:val="00742D4C"/>
    <w:rsid w:val="00750173"/>
    <w:rsid w:val="0075331C"/>
    <w:rsid w:val="00755ADC"/>
    <w:rsid w:val="00757DCB"/>
    <w:rsid w:val="007613E3"/>
    <w:rsid w:val="0076428B"/>
    <w:rsid w:val="00764478"/>
    <w:rsid w:val="0076516F"/>
    <w:rsid w:val="00765496"/>
    <w:rsid w:val="00767F3A"/>
    <w:rsid w:val="00770F73"/>
    <w:rsid w:val="00771E23"/>
    <w:rsid w:val="0077220C"/>
    <w:rsid w:val="00772C30"/>
    <w:rsid w:val="00772E7F"/>
    <w:rsid w:val="00774367"/>
    <w:rsid w:val="00777DCF"/>
    <w:rsid w:val="00784B9A"/>
    <w:rsid w:val="0079112A"/>
    <w:rsid w:val="00793808"/>
    <w:rsid w:val="00793D31"/>
    <w:rsid w:val="0079418C"/>
    <w:rsid w:val="00795635"/>
    <w:rsid w:val="0079583A"/>
    <w:rsid w:val="00796AD6"/>
    <w:rsid w:val="007A07A6"/>
    <w:rsid w:val="007A07C7"/>
    <w:rsid w:val="007A639E"/>
    <w:rsid w:val="007B474F"/>
    <w:rsid w:val="007B5E5B"/>
    <w:rsid w:val="007C17A0"/>
    <w:rsid w:val="007C34D8"/>
    <w:rsid w:val="007D4483"/>
    <w:rsid w:val="007D56D8"/>
    <w:rsid w:val="007D59D2"/>
    <w:rsid w:val="007D7249"/>
    <w:rsid w:val="007E0C6D"/>
    <w:rsid w:val="007E0D2B"/>
    <w:rsid w:val="007E0EA2"/>
    <w:rsid w:val="007E16FA"/>
    <w:rsid w:val="007E1F61"/>
    <w:rsid w:val="007E4B4D"/>
    <w:rsid w:val="007E5A75"/>
    <w:rsid w:val="007E6DF9"/>
    <w:rsid w:val="007E71D4"/>
    <w:rsid w:val="007F099C"/>
    <w:rsid w:val="007F5C55"/>
    <w:rsid w:val="007F6011"/>
    <w:rsid w:val="007F71B2"/>
    <w:rsid w:val="007F73EB"/>
    <w:rsid w:val="0080512F"/>
    <w:rsid w:val="008061BB"/>
    <w:rsid w:val="008075F4"/>
    <w:rsid w:val="00811952"/>
    <w:rsid w:val="0081436C"/>
    <w:rsid w:val="008172C0"/>
    <w:rsid w:val="008207D9"/>
    <w:rsid w:val="00820AAE"/>
    <w:rsid w:val="00822533"/>
    <w:rsid w:val="008232D2"/>
    <w:rsid w:val="00825FA6"/>
    <w:rsid w:val="00830AEF"/>
    <w:rsid w:val="00837228"/>
    <w:rsid w:val="00841FB0"/>
    <w:rsid w:val="008425F3"/>
    <w:rsid w:val="00844311"/>
    <w:rsid w:val="00846C9F"/>
    <w:rsid w:val="008508EA"/>
    <w:rsid w:val="00850E29"/>
    <w:rsid w:val="00852274"/>
    <w:rsid w:val="008550E3"/>
    <w:rsid w:val="00860BDA"/>
    <w:rsid w:val="00861202"/>
    <w:rsid w:val="00863778"/>
    <w:rsid w:val="00863BD4"/>
    <w:rsid w:val="00864AB2"/>
    <w:rsid w:val="00867C03"/>
    <w:rsid w:val="00870E64"/>
    <w:rsid w:val="008711FE"/>
    <w:rsid w:val="00872212"/>
    <w:rsid w:val="008725E5"/>
    <w:rsid w:val="00874380"/>
    <w:rsid w:val="008771FA"/>
    <w:rsid w:val="008774FC"/>
    <w:rsid w:val="00877603"/>
    <w:rsid w:val="00877672"/>
    <w:rsid w:val="00877E94"/>
    <w:rsid w:val="0088032C"/>
    <w:rsid w:val="0088058B"/>
    <w:rsid w:val="00883F65"/>
    <w:rsid w:val="00884C31"/>
    <w:rsid w:val="00884E1D"/>
    <w:rsid w:val="00885FBF"/>
    <w:rsid w:val="0089188A"/>
    <w:rsid w:val="008926AC"/>
    <w:rsid w:val="00893E48"/>
    <w:rsid w:val="00896C5A"/>
    <w:rsid w:val="008973B9"/>
    <w:rsid w:val="008A2E86"/>
    <w:rsid w:val="008A319C"/>
    <w:rsid w:val="008A3663"/>
    <w:rsid w:val="008A4609"/>
    <w:rsid w:val="008A5414"/>
    <w:rsid w:val="008A73C2"/>
    <w:rsid w:val="008A7D41"/>
    <w:rsid w:val="008B18E3"/>
    <w:rsid w:val="008B1B75"/>
    <w:rsid w:val="008B3C28"/>
    <w:rsid w:val="008C0011"/>
    <w:rsid w:val="008C1804"/>
    <w:rsid w:val="008C19DD"/>
    <w:rsid w:val="008C3B96"/>
    <w:rsid w:val="008C4016"/>
    <w:rsid w:val="008C428A"/>
    <w:rsid w:val="008C466C"/>
    <w:rsid w:val="008C63A0"/>
    <w:rsid w:val="008D2DB7"/>
    <w:rsid w:val="008D3006"/>
    <w:rsid w:val="008D4D1D"/>
    <w:rsid w:val="008D5231"/>
    <w:rsid w:val="008E31B3"/>
    <w:rsid w:val="008E43EB"/>
    <w:rsid w:val="008F0631"/>
    <w:rsid w:val="008F0E24"/>
    <w:rsid w:val="008F2076"/>
    <w:rsid w:val="008F32A0"/>
    <w:rsid w:val="008F398F"/>
    <w:rsid w:val="008F3CEA"/>
    <w:rsid w:val="008F4042"/>
    <w:rsid w:val="008F4F1C"/>
    <w:rsid w:val="008F6933"/>
    <w:rsid w:val="008F6F78"/>
    <w:rsid w:val="008F7C6A"/>
    <w:rsid w:val="00905B5D"/>
    <w:rsid w:val="00907920"/>
    <w:rsid w:val="009122CD"/>
    <w:rsid w:val="00912754"/>
    <w:rsid w:val="0091275B"/>
    <w:rsid w:val="009151C2"/>
    <w:rsid w:val="009165AF"/>
    <w:rsid w:val="00920471"/>
    <w:rsid w:val="00920637"/>
    <w:rsid w:val="00926D71"/>
    <w:rsid w:val="00926F0E"/>
    <w:rsid w:val="00927510"/>
    <w:rsid w:val="009326CA"/>
    <w:rsid w:val="00933D6C"/>
    <w:rsid w:val="00934C42"/>
    <w:rsid w:val="00940299"/>
    <w:rsid w:val="009443D7"/>
    <w:rsid w:val="00944949"/>
    <w:rsid w:val="0094494A"/>
    <w:rsid w:val="0094668B"/>
    <w:rsid w:val="0095199A"/>
    <w:rsid w:val="00956D7B"/>
    <w:rsid w:val="00957317"/>
    <w:rsid w:val="00961890"/>
    <w:rsid w:val="00965156"/>
    <w:rsid w:val="00967A79"/>
    <w:rsid w:val="00967E00"/>
    <w:rsid w:val="00967EEE"/>
    <w:rsid w:val="009704F1"/>
    <w:rsid w:val="00971DD6"/>
    <w:rsid w:val="0097351B"/>
    <w:rsid w:val="00975914"/>
    <w:rsid w:val="009760D3"/>
    <w:rsid w:val="009764CD"/>
    <w:rsid w:val="00976DC8"/>
    <w:rsid w:val="00977FF0"/>
    <w:rsid w:val="0098598F"/>
    <w:rsid w:val="00986FEF"/>
    <w:rsid w:val="00987E31"/>
    <w:rsid w:val="00991C6E"/>
    <w:rsid w:val="00995773"/>
    <w:rsid w:val="009A3525"/>
    <w:rsid w:val="009A49A7"/>
    <w:rsid w:val="009A6704"/>
    <w:rsid w:val="009A74D9"/>
    <w:rsid w:val="009A7A99"/>
    <w:rsid w:val="009B09B5"/>
    <w:rsid w:val="009B3425"/>
    <w:rsid w:val="009B58C6"/>
    <w:rsid w:val="009B65B3"/>
    <w:rsid w:val="009B6C57"/>
    <w:rsid w:val="009B7E87"/>
    <w:rsid w:val="009D077E"/>
    <w:rsid w:val="009D2C78"/>
    <w:rsid w:val="009D579C"/>
    <w:rsid w:val="009D57A8"/>
    <w:rsid w:val="009D69F3"/>
    <w:rsid w:val="009D7A0F"/>
    <w:rsid w:val="009E256C"/>
    <w:rsid w:val="009E56AA"/>
    <w:rsid w:val="009E5712"/>
    <w:rsid w:val="009E5EB5"/>
    <w:rsid w:val="009E5F8F"/>
    <w:rsid w:val="009E6185"/>
    <w:rsid w:val="009E6C29"/>
    <w:rsid w:val="009E7723"/>
    <w:rsid w:val="009F098B"/>
    <w:rsid w:val="009F3A74"/>
    <w:rsid w:val="009F45AB"/>
    <w:rsid w:val="009F4CB6"/>
    <w:rsid w:val="009F6BBF"/>
    <w:rsid w:val="009F7249"/>
    <w:rsid w:val="00A049ED"/>
    <w:rsid w:val="00A066DB"/>
    <w:rsid w:val="00A149C0"/>
    <w:rsid w:val="00A1535E"/>
    <w:rsid w:val="00A15FEF"/>
    <w:rsid w:val="00A16683"/>
    <w:rsid w:val="00A16A7F"/>
    <w:rsid w:val="00A179BF"/>
    <w:rsid w:val="00A203BB"/>
    <w:rsid w:val="00A21D8D"/>
    <w:rsid w:val="00A21ED8"/>
    <w:rsid w:val="00A2260C"/>
    <w:rsid w:val="00A24CEA"/>
    <w:rsid w:val="00A2556E"/>
    <w:rsid w:val="00A27BA0"/>
    <w:rsid w:val="00A27D89"/>
    <w:rsid w:val="00A31149"/>
    <w:rsid w:val="00A31577"/>
    <w:rsid w:val="00A342AC"/>
    <w:rsid w:val="00A347F8"/>
    <w:rsid w:val="00A36D32"/>
    <w:rsid w:val="00A36D66"/>
    <w:rsid w:val="00A412A5"/>
    <w:rsid w:val="00A432ED"/>
    <w:rsid w:val="00A4530B"/>
    <w:rsid w:val="00A51B05"/>
    <w:rsid w:val="00A52C67"/>
    <w:rsid w:val="00A52EAE"/>
    <w:rsid w:val="00A5303E"/>
    <w:rsid w:val="00A5363E"/>
    <w:rsid w:val="00A540EB"/>
    <w:rsid w:val="00A552C1"/>
    <w:rsid w:val="00A60193"/>
    <w:rsid w:val="00A602A3"/>
    <w:rsid w:val="00A628AD"/>
    <w:rsid w:val="00A6713D"/>
    <w:rsid w:val="00A70D27"/>
    <w:rsid w:val="00A73AD0"/>
    <w:rsid w:val="00A741BA"/>
    <w:rsid w:val="00A74AA4"/>
    <w:rsid w:val="00A75FA2"/>
    <w:rsid w:val="00A772C5"/>
    <w:rsid w:val="00A80C64"/>
    <w:rsid w:val="00A81612"/>
    <w:rsid w:val="00A8193A"/>
    <w:rsid w:val="00A83FE7"/>
    <w:rsid w:val="00A8608D"/>
    <w:rsid w:val="00A9022C"/>
    <w:rsid w:val="00A914C4"/>
    <w:rsid w:val="00A915E5"/>
    <w:rsid w:val="00A916C7"/>
    <w:rsid w:val="00A92850"/>
    <w:rsid w:val="00A9294E"/>
    <w:rsid w:val="00A959EB"/>
    <w:rsid w:val="00AA181C"/>
    <w:rsid w:val="00AA401F"/>
    <w:rsid w:val="00AA4E8A"/>
    <w:rsid w:val="00AA5097"/>
    <w:rsid w:val="00AA520B"/>
    <w:rsid w:val="00AB056C"/>
    <w:rsid w:val="00AB15FC"/>
    <w:rsid w:val="00AB1A09"/>
    <w:rsid w:val="00AB3EC4"/>
    <w:rsid w:val="00AB643B"/>
    <w:rsid w:val="00AB6761"/>
    <w:rsid w:val="00AB6F3F"/>
    <w:rsid w:val="00AC0013"/>
    <w:rsid w:val="00AC06CC"/>
    <w:rsid w:val="00AC0A91"/>
    <w:rsid w:val="00AC0D40"/>
    <w:rsid w:val="00AC1DC6"/>
    <w:rsid w:val="00AC21CE"/>
    <w:rsid w:val="00AC2D99"/>
    <w:rsid w:val="00AC5D55"/>
    <w:rsid w:val="00AD335E"/>
    <w:rsid w:val="00AD4217"/>
    <w:rsid w:val="00AD48DF"/>
    <w:rsid w:val="00AD4E0B"/>
    <w:rsid w:val="00AD7344"/>
    <w:rsid w:val="00AE0DF5"/>
    <w:rsid w:val="00AE7157"/>
    <w:rsid w:val="00AE7275"/>
    <w:rsid w:val="00AF145D"/>
    <w:rsid w:val="00AF331D"/>
    <w:rsid w:val="00AF4E9D"/>
    <w:rsid w:val="00B031EE"/>
    <w:rsid w:val="00B05DD5"/>
    <w:rsid w:val="00B0667B"/>
    <w:rsid w:val="00B06768"/>
    <w:rsid w:val="00B06D58"/>
    <w:rsid w:val="00B076B3"/>
    <w:rsid w:val="00B12E9C"/>
    <w:rsid w:val="00B12F34"/>
    <w:rsid w:val="00B201B6"/>
    <w:rsid w:val="00B20F57"/>
    <w:rsid w:val="00B2216E"/>
    <w:rsid w:val="00B221A8"/>
    <w:rsid w:val="00B23EA2"/>
    <w:rsid w:val="00B26073"/>
    <w:rsid w:val="00B269C5"/>
    <w:rsid w:val="00B2783C"/>
    <w:rsid w:val="00B32163"/>
    <w:rsid w:val="00B33282"/>
    <w:rsid w:val="00B3460D"/>
    <w:rsid w:val="00B414C3"/>
    <w:rsid w:val="00B439CD"/>
    <w:rsid w:val="00B43B9F"/>
    <w:rsid w:val="00B4682B"/>
    <w:rsid w:val="00B5372D"/>
    <w:rsid w:val="00B53993"/>
    <w:rsid w:val="00B53A9A"/>
    <w:rsid w:val="00B53C5E"/>
    <w:rsid w:val="00B54A35"/>
    <w:rsid w:val="00B56923"/>
    <w:rsid w:val="00B57A44"/>
    <w:rsid w:val="00B606B1"/>
    <w:rsid w:val="00B61079"/>
    <w:rsid w:val="00B655F0"/>
    <w:rsid w:val="00B66473"/>
    <w:rsid w:val="00B73BC0"/>
    <w:rsid w:val="00B7672D"/>
    <w:rsid w:val="00B7748B"/>
    <w:rsid w:val="00B77EF6"/>
    <w:rsid w:val="00B821B7"/>
    <w:rsid w:val="00B83B44"/>
    <w:rsid w:val="00B87367"/>
    <w:rsid w:val="00B879BB"/>
    <w:rsid w:val="00B87FEA"/>
    <w:rsid w:val="00B903F7"/>
    <w:rsid w:val="00B943DE"/>
    <w:rsid w:val="00B960BA"/>
    <w:rsid w:val="00B96C5A"/>
    <w:rsid w:val="00BA1071"/>
    <w:rsid w:val="00BA1BA7"/>
    <w:rsid w:val="00BA27DC"/>
    <w:rsid w:val="00BA4909"/>
    <w:rsid w:val="00BB2A87"/>
    <w:rsid w:val="00BB300C"/>
    <w:rsid w:val="00BB4A32"/>
    <w:rsid w:val="00BB6F65"/>
    <w:rsid w:val="00BC103C"/>
    <w:rsid w:val="00BC4BF3"/>
    <w:rsid w:val="00BC5ED3"/>
    <w:rsid w:val="00BD1034"/>
    <w:rsid w:val="00BD1686"/>
    <w:rsid w:val="00BD7832"/>
    <w:rsid w:val="00BE0C18"/>
    <w:rsid w:val="00BE270D"/>
    <w:rsid w:val="00BE2A1F"/>
    <w:rsid w:val="00BE66D7"/>
    <w:rsid w:val="00BF2A4B"/>
    <w:rsid w:val="00BF3BCC"/>
    <w:rsid w:val="00BF4D1B"/>
    <w:rsid w:val="00BF5E27"/>
    <w:rsid w:val="00BF7E19"/>
    <w:rsid w:val="00C02B19"/>
    <w:rsid w:val="00C04D7B"/>
    <w:rsid w:val="00C100AE"/>
    <w:rsid w:val="00C11F5D"/>
    <w:rsid w:val="00C123FA"/>
    <w:rsid w:val="00C259F8"/>
    <w:rsid w:val="00C27674"/>
    <w:rsid w:val="00C33A15"/>
    <w:rsid w:val="00C349FA"/>
    <w:rsid w:val="00C3579D"/>
    <w:rsid w:val="00C3772C"/>
    <w:rsid w:val="00C41F68"/>
    <w:rsid w:val="00C445F9"/>
    <w:rsid w:val="00C46AFE"/>
    <w:rsid w:val="00C47AA0"/>
    <w:rsid w:val="00C509DC"/>
    <w:rsid w:val="00C5219A"/>
    <w:rsid w:val="00C52579"/>
    <w:rsid w:val="00C52AAD"/>
    <w:rsid w:val="00C53C9B"/>
    <w:rsid w:val="00C637FA"/>
    <w:rsid w:val="00C706DD"/>
    <w:rsid w:val="00C741F7"/>
    <w:rsid w:val="00C84FC3"/>
    <w:rsid w:val="00C900DC"/>
    <w:rsid w:val="00C90D16"/>
    <w:rsid w:val="00C91776"/>
    <w:rsid w:val="00C918B0"/>
    <w:rsid w:val="00C92840"/>
    <w:rsid w:val="00C93067"/>
    <w:rsid w:val="00C943F5"/>
    <w:rsid w:val="00C946E8"/>
    <w:rsid w:val="00CA163C"/>
    <w:rsid w:val="00CA1D73"/>
    <w:rsid w:val="00CA5851"/>
    <w:rsid w:val="00CA5AAD"/>
    <w:rsid w:val="00CB034E"/>
    <w:rsid w:val="00CB06A7"/>
    <w:rsid w:val="00CB0BA5"/>
    <w:rsid w:val="00CB2D07"/>
    <w:rsid w:val="00CB68DB"/>
    <w:rsid w:val="00CC34F4"/>
    <w:rsid w:val="00CC3A16"/>
    <w:rsid w:val="00CC3E09"/>
    <w:rsid w:val="00CC47E3"/>
    <w:rsid w:val="00CC7A12"/>
    <w:rsid w:val="00CD42B2"/>
    <w:rsid w:val="00CD4843"/>
    <w:rsid w:val="00CE021E"/>
    <w:rsid w:val="00CE0C85"/>
    <w:rsid w:val="00CE0E74"/>
    <w:rsid w:val="00CE17C9"/>
    <w:rsid w:val="00CE18AD"/>
    <w:rsid w:val="00CE3AF9"/>
    <w:rsid w:val="00CE3F4D"/>
    <w:rsid w:val="00CE4758"/>
    <w:rsid w:val="00CE4FD6"/>
    <w:rsid w:val="00CF06C9"/>
    <w:rsid w:val="00CF08E3"/>
    <w:rsid w:val="00CF0D4D"/>
    <w:rsid w:val="00CF31C7"/>
    <w:rsid w:val="00CF67E1"/>
    <w:rsid w:val="00D068D4"/>
    <w:rsid w:val="00D07388"/>
    <w:rsid w:val="00D07D89"/>
    <w:rsid w:val="00D104A8"/>
    <w:rsid w:val="00D1161C"/>
    <w:rsid w:val="00D134E2"/>
    <w:rsid w:val="00D13C22"/>
    <w:rsid w:val="00D17653"/>
    <w:rsid w:val="00D2092A"/>
    <w:rsid w:val="00D22A55"/>
    <w:rsid w:val="00D23651"/>
    <w:rsid w:val="00D2580E"/>
    <w:rsid w:val="00D26661"/>
    <w:rsid w:val="00D26B9F"/>
    <w:rsid w:val="00D26F77"/>
    <w:rsid w:val="00D278DE"/>
    <w:rsid w:val="00D32DEC"/>
    <w:rsid w:val="00D331A4"/>
    <w:rsid w:val="00D40973"/>
    <w:rsid w:val="00D414BF"/>
    <w:rsid w:val="00D4271D"/>
    <w:rsid w:val="00D45C91"/>
    <w:rsid w:val="00D51328"/>
    <w:rsid w:val="00D51F74"/>
    <w:rsid w:val="00D54807"/>
    <w:rsid w:val="00D54B93"/>
    <w:rsid w:val="00D572D0"/>
    <w:rsid w:val="00D63FB7"/>
    <w:rsid w:val="00D7143F"/>
    <w:rsid w:val="00D740CC"/>
    <w:rsid w:val="00D75481"/>
    <w:rsid w:val="00D75ED6"/>
    <w:rsid w:val="00D76172"/>
    <w:rsid w:val="00D851BF"/>
    <w:rsid w:val="00D876CF"/>
    <w:rsid w:val="00D87968"/>
    <w:rsid w:val="00D9067B"/>
    <w:rsid w:val="00D9115B"/>
    <w:rsid w:val="00D9293F"/>
    <w:rsid w:val="00D9321E"/>
    <w:rsid w:val="00D9668F"/>
    <w:rsid w:val="00DA1BFF"/>
    <w:rsid w:val="00DA1E8E"/>
    <w:rsid w:val="00DA40C8"/>
    <w:rsid w:val="00DA58D3"/>
    <w:rsid w:val="00DA5FE4"/>
    <w:rsid w:val="00DB17A6"/>
    <w:rsid w:val="00DB1F17"/>
    <w:rsid w:val="00DB29DA"/>
    <w:rsid w:val="00DB3097"/>
    <w:rsid w:val="00DB4566"/>
    <w:rsid w:val="00DC2EBD"/>
    <w:rsid w:val="00DC366A"/>
    <w:rsid w:val="00DC3B85"/>
    <w:rsid w:val="00DC5BEA"/>
    <w:rsid w:val="00DC5F20"/>
    <w:rsid w:val="00DD094C"/>
    <w:rsid w:val="00DD169C"/>
    <w:rsid w:val="00DD2454"/>
    <w:rsid w:val="00DD38C5"/>
    <w:rsid w:val="00DD5558"/>
    <w:rsid w:val="00DD6DA2"/>
    <w:rsid w:val="00DE09F4"/>
    <w:rsid w:val="00DE492C"/>
    <w:rsid w:val="00DF1F7B"/>
    <w:rsid w:val="00DF44AB"/>
    <w:rsid w:val="00DF57A2"/>
    <w:rsid w:val="00DF5D8C"/>
    <w:rsid w:val="00DF6147"/>
    <w:rsid w:val="00DF68E7"/>
    <w:rsid w:val="00E046A5"/>
    <w:rsid w:val="00E0540D"/>
    <w:rsid w:val="00E066B8"/>
    <w:rsid w:val="00E07220"/>
    <w:rsid w:val="00E07689"/>
    <w:rsid w:val="00E1623E"/>
    <w:rsid w:val="00E163F3"/>
    <w:rsid w:val="00E24074"/>
    <w:rsid w:val="00E25D53"/>
    <w:rsid w:val="00E30586"/>
    <w:rsid w:val="00E30AD5"/>
    <w:rsid w:val="00E32D5F"/>
    <w:rsid w:val="00E40871"/>
    <w:rsid w:val="00E4258D"/>
    <w:rsid w:val="00E445D8"/>
    <w:rsid w:val="00E456D1"/>
    <w:rsid w:val="00E461BB"/>
    <w:rsid w:val="00E4658D"/>
    <w:rsid w:val="00E469F2"/>
    <w:rsid w:val="00E50314"/>
    <w:rsid w:val="00E53062"/>
    <w:rsid w:val="00E53755"/>
    <w:rsid w:val="00E54DD2"/>
    <w:rsid w:val="00E55358"/>
    <w:rsid w:val="00E610FE"/>
    <w:rsid w:val="00E63122"/>
    <w:rsid w:val="00E6320C"/>
    <w:rsid w:val="00E64F0B"/>
    <w:rsid w:val="00E71682"/>
    <w:rsid w:val="00E720E3"/>
    <w:rsid w:val="00E73E3F"/>
    <w:rsid w:val="00E75156"/>
    <w:rsid w:val="00E752C4"/>
    <w:rsid w:val="00E8113C"/>
    <w:rsid w:val="00E8264B"/>
    <w:rsid w:val="00E84224"/>
    <w:rsid w:val="00E865C1"/>
    <w:rsid w:val="00E901A0"/>
    <w:rsid w:val="00E940D9"/>
    <w:rsid w:val="00E9475F"/>
    <w:rsid w:val="00E961B1"/>
    <w:rsid w:val="00EA0207"/>
    <w:rsid w:val="00EA469B"/>
    <w:rsid w:val="00EA5CA9"/>
    <w:rsid w:val="00EA7FA4"/>
    <w:rsid w:val="00EB13CB"/>
    <w:rsid w:val="00EB1A12"/>
    <w:rsid w:val="00EB2D4C"/>
    <w:rsid w:val="00EB3057"/>
    <w:rsid w:val="00EB5F20"/>
    <w:rsid w:val="00EB7170"/>
    <w:rsid w:val="00EB73B0"/>
    <w:rsid w:val="00EC0053"/>
    <w:rsid w:val="00EC1397"/>
    <w:rsid w:val="00EC3656"/>
    <w:rsid w:val="00EC6058"/>
    <w:rsid w:val="00EC6107"/>
    <w:rsid w:val="00EC638B"/>
    <w:rsid w:val="00ED1A8E"/>
    <w:rsid w:val="00ED399C"/>
    <w:rsid w:val="00ED5ACB"/>
    <w:rsid w:val="00ED5D72"/>
    <w:rsid w:val="00ED6CEA"/>
    <w:rsid w:val="00EE1D93"/>
    <w:rsid w:val="00EE237D"/>
    <w:rsid w:val="00EE2852"/>
    <w:rsid w:val="00EE4382"/>
    <w:rsid w:val="00EE43D6"/>
    <w:rsid w:val="00EE4E80"/>
    <w:rsid w:val="00EE5765"/>
    <w:rsid w:val="00EE6241"/>
    <w:rsid w:val="00EF262B"/>
    <w:rsid w:val="00EF2F5B"/>
    <w:rsid w:val="00EF76DC"/>
    <w:rsid w:val="00EF7E27"/>
    <w:rsid w:val="00EF7FCF"/>
    <w:rsid w:val="00F0035F"/>
    <w:rsid w:val="00F03713"/>
    <w:rsid w:val="00F059CB"/>
    <w:rsid w:val="00F0759F"/>
    <w:rsid w:val="00F103AF"/>
    <w:rsid w:val="00F119F0"/>
    <w:rsid w:val="00F1443F"/>
    <w:rsid w:val="00F14927"/>
    <w:rsid w:val="00F157C1"/>
    <w:rsid w:val="00F159AA"/>
    <w:rsid w:val="00F15B49"/>
    <w:rsid w:val="00F178CB"/>
    <w:rsid w:val="00F24ABA"/>
    <w:rsid w:val="00F32838"/>
    <w:rsid w:val="00F34C53"/>
    <w:rsid w:val="00F36560"/>
    <w:rsid w:val="00F36822"/>
    <w:rsid w:val="00F40983"/>
    <w:rsid w:val="00F409CE"/>
    <w:rsid w:val="00F4357B"/>
    <w:rsid w:val="00F43E49"/>
    <w:rsid w:val="00F50C08"/>
    <w:rsid w:val="00F50EA2"/>
    <w:rsid w:val="00F51A3B"/>
    <w:rsid w:val="00F54291"/>
    <w:rsid w:val="00F570E5"/>
    <w:rsid w:val="00F61A15"/>
    <w:rsid w:val="00F624D0"/>
    <w:rsid w:val="00F62860"/>
    <w:rsid w:val="00F64DA2"/>
    <w:rsid w:val="00F67E50"/>
    <w:rsid w:val="00F70A80"/>
    <w:rsid w:val="00F72AD3"/>
    <w:rsid w:val="00F734D8"/>
    <w:rsid w:val="00F74D47"/>
    <w:rsid w:val="00F76CB6"/>
    <w:rsid w:val="00F77FA8"/>
    <w:rsid w:val="00F8239E"/>
    <w:rsid w:val="00F873E2"/>
    <w:rsid w:val="00F91B4C"/>
    <w:rsid w:val="00F9506A"/>
    <w:rsid w:val="00F96757"/>
    <w:rsid w:val="00FA208B"/>
    <w:rsid w:val="00FA3442"/>
    <w:rsid w:val="00FA3C26"/>
    <w:rsid w:val="00FA639A"/>
    <w:rsid w:val="00FB21AA"/>
    <w:rsid w:val="00FB246D"/>
    <w:rsid w:val="00FB2837"/>
    <w:rsid w:val="00FB28CA"/>
    <w:rsid w:val="00FB684E"/>
    <w:rsid w:val="00FC0333"/>
    <w:rsid w:val="00FC6395"/>
    <w:rsid w:val="00FC7FCE"/>
    <w:rsid w:val="00FD0182"/>
    <w:rsid w:val="00FD19FE"/>
    <w:rsid w:val="00FD1D8F"/>
    <w:rsid w:val="00FD311B"/>
    <w:rsid w:val="00FD505A"/>
    <w:rsid w:val="00FE00A8"/>
    <w:rsid w:val="00FE4AD0"/>
    <w:rsid w:val="00FE4F54"/>
    <w:rsid w:val="00FE566D"/>
    <w:rsid w:val="00FE6FD7"/>
    <w:rsid w:val="00FE770D"/>
    <w:rsid w:val="00FF1585"/>
    <w:rsid w:val="00FF30A4"/>
    <w:rsid w:val="00FF323E"/>
    <w:rsid w:val="00FF357B"/>
    <w:rsid w:val="00FF4CCA"/>
    <w:rsid w:val="00FF6423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7ACA2"/>
  <w15:chartTrackingRefBased/>
  <w15:docId w15:val="{6F12E7D0-3ED1-4666-8009-60F0D716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4F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44"/>
    <w:rPr>
      <w:rFonts w:ascii="Segoe UI" w:eastAsia="宋体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385"/>
  </w:style>
  <w:style w:type="paragraph" w:styleId="Footer">
    <w:name w:val="footer"/>
    <w:basedOn w:val="Normal"/>
    <w:link w:val="Foot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385"/>
  </w:style>
  <w:style w:type="paragraph" w:styleId="ListParagraph">
    <w:name w:val="List Paragraph"/>
    <w:basedOn w:val="Normal"/>
    <w:uiPriority w:val="34"/>
    <w:qFormat/>
    <w:rsid w:val="00074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9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0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5EB5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267FC7"/>
    <w:pPr>
      <w:spacing w:after="0" w:line="240" w:lineRule="auto"/>
    </w:pPr>
    <w:rPr>
      <w:rFonts w:ascii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7FC7"/>
    <w:rPr>
      <w:rFonts w:ascii="Calibri" w:eastAsia="宋体" w:hAnsi="Calibri" w:cs="Times New Roman"/>
      <w:szCs w:val="21"/>
    </w:rPr>
  </w:style>
  <w:style w:type="table" w:styleId="TableGrid">
    <w:name w:val="Table Grid"/>
    <w:basedOn w:val="TableNormal"/>
    <w:uiPriority w:val="59"/>
    <w:rsid w:val="0026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774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Mention">
    <w:name w:val="Mention"/>
    <w:basedOn w:val="DefaultParagraphFont"/>
    <w:uiPriority w:val="99"/>
    <w:semiHidden/>
    <w:unhideWhenUsed/>
    <w:rsid w:val="008774FC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293F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1DC6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07DA"/>
    <w:rPr>
      <w:color w:val="808080"/>
      <w:shd w:val="clear" w:color="auto" w:fill="E6E6E6"/>
    </w:rPr>
  </w:style>
  <w:style w:type="paragraph" w:customStyle="1" w:styleId="xmsolistparagraph">
    <w:name w:val="x_msolistparagraph"/>
    <w:basedOn w:val="Normal"/>
    <w:rsid w:val="00DC3B85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proofing-commentarytext">
    <w:name w:val="proofing-commentary__text"/>
    <w:basedOn w:val="DefaultParagraphFont"/>
    <w:rsid w:val="0005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6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hs.blizzard.c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lizzard.gamespress.com/zh-CN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BB62-F565-4D46-9BDD-57237276B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26B59-CC8E-4A00-BF67-5931B12EA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5B267-E5AE-4F39-B09D-84C1F5D15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3B07BF-E828-47BB-9951-14A70782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Tianqi Yang</cp:lastModifiedBy>
  <cp:revision>4</cp:revision>
  <cp:lastPrinted>2019-01-25T00:01:00Z</cp:lastPrinted>
  <dcterms:created xsi:type="dcterms:W3CDTF">2020-02-27T11:54:00Z</dcterms:created>
  <dcterms:modified xsi:type="dcterms:W3CDTF">2020-03-02T05:26:00Z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